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1106F" w14:textId="591DAE51" w:rsidR="00C67E5B" w:rsidRDefault="00D42F1D" w:rsidP="00623837">
      <w:pPr>
        <w:pStyle w:val="Titel"/>
        <w:spacing w:line="360" w:lineRule="auto"/>
        <w:ind w:left="0" w:firstLine="0"/>
        <w:jc w:val="left"/>
        <w:rPr>
          <w:b/>
          <w:bCs/>
          <w:i w:val="0"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9F43776" wp14:editId="7297B838">
            <wp:simplePos x="0" y="0"/>
            <wp:positionH relativeFrom="margin">
              <wp:posOffset>-920897</wp:posOffset>
            </wp:positionH>
            <wp:positionV relativeFrom="page">
              <wp:posOffset>-21102</wp:posOffset>
            </wp:positionV>
            <wp:extent cx="7567200" cy="10703927"/>
            <wp:effectExtent l="0" t="0" r="0" b="2540"/>
            <wp:wrapNone/>
            <wp:docPr id="128985394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853943" name="Grafik 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7200" cy="10703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3DC3FF" w14:textId="74282D7C" w:rsidR="00D42F1D" w:rsidRDefault="00D42F1D" w:rsidP="0066467B">
      <w:pPr>
        <w:sectPr w:rsidR="00D42F1D" w:rsidSect="001E7437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6379" w:right="1417" w:bottom="1134" w:left="1417" w:header="426" w:footer="432" w:gutter="0"/>
          <w:pgNumType w:start="0"/>
          <w:cols w:space="708"/>
          <w:docGrid w:linePitch="360"/>
        </w:sectPr>
      </w:pPr>
    </w:p>
    <w:p w14:paraId="609F3338" w14:textId="77777777" w:rsidR="001E7437" w:rsidRDefault="001E7437" w:rsidP="001E7437">
      <w:pPr>
        <w:pStyle w:val="berschrift1"/>
      </w:pPr>
      <w:bookmarkStart w:id="0" w:name="_Toc187238844"/>
      <w:r w:rsidRPr="001E7437">
        <w:lastRenderedPageBreak/>
        <w:t>Steckb</w:t>
      </w:r>
      <w:r>
        <w:t>rief: [Standort Musterstadt]</w:t>
      </w:r>
      <w:bookmarkEnd w:id="0"/>
    </w:p>
    <w:p w14:paraId="01532446" w14:textId="33181334" w:rsidR="001E7437" w:rsidRPr="008916BF" w:rsidRDefault="007D08D1" w:rsidP="001E7437">
      <w:r>
        <w:t>D</w:t>
      </w:r>
      <w:r w:rsidR="0A01C6B1">
        <w:t>ieser</w:t>
      </w:r>
      <w:r>
        <w:t xml:space="preserve"> </w:t>
      </w:r>
      <w:r w:rsidR="52BA1D6C">
        <w:t>S</w:t>
      </w:r>
      <w:r>
        <w:t>teckbrief kann als „Quick-Check“ für eine erste Abfrage</w:t>
      </w:r>
      <w:r w:rsidR="7B951F98">
        <w:t xml:space="preserve"> von Informationen </w:t>
      </w:r>
      <w:r w:rsidR="008916BF">
        <w:t xml:space="preserve">eines Werkes </w:t>
      </w:r>
      <w:r w:rsidR="6EB9E1A8">
        <w:t>verwendet</w:t>
      </w:r>
      <w:r w:rsidR="008916BF">
        <w:t xml:space="preserve"> werden</w:t>
      </w:r>
      <w:r w:rsidR="4233F53C">
        <w:t>, die im Kontext der OT-Organisation relevant sind</w:t>
      </w:r>
      <w:r w:rsidR="008916BF">
        <w:t>.</w:t>
      </w:r>
    </w:p>
    <w:tbl>
      <w:tblPr>
        <w:tblStyle w:val="Tabellenraster"/>
        <w:tblW w:w="15446" w:type="dxa"/>
        <w:tblLook w:val="00E0" w:firstRow="1" w:lastRow="1" w:firstColumn="1" w:lastColumn="0" w:noHBand="0" w:noVBand="0"/>
      </w:tblPr>
      <w:tblGrid>
        <w:gridCol w:w="1988"/>
        <w:gridCol w:w="5095"/>
        <w:gridCol w:w="2328"/>
        <w:gridCol w:w="6035"/>
      </w:tblGrid>
      <w:tr w:rsidR="001E7437" w:rsidRPr="008537D4" w14:paraId="68C95B09" w14:textId="77777777" w:rsidTr="6A934888">
        <w:trPr>
          <w:trHeight w:val="1337"/>
        </w:trPr>
        <w:tc>
          <w:tcPr>
            <w:tcW w:w="7083" w:type="dxa"/>
            <w:gridSpan w:val="2"/>
            <w:vMerge w:val="restart"/>
            <w:tcBorders>
              <w:right w:val="nil"/>
            </w:tcBorders>
          </w:tcPr>
          <w:p w14:paraId="306645F9" w14:textId="77777777" w:rsidR="001E7437" w:rsidRPr="008916BF" w:rsidRDefault="001E7437"/>
          <w:p w14:paraId="520A46D5" w14:textId="77777777" w:rsidR="00641133" w:rsidRPr="008916BF" w:rsidRDefault="00641133"/>
          <w:p w14:paraId="7F9CFF07" w14:textId="77777777" w:rsidR="00641133" w:rsidRPr="008916BF" w:rsidRDefault="00641133"/>
          <w:p w14:paraId="283B8F89" w14:textId="77777777" w:rsidR="00641133" w:rsidRPr="008916BF" w:rsidRDefault="00641133"/>
          <w:p w14:paraId="6DA3511E" w14:textId="598B1058" w:rsidR="00641133" w:rsidRPr="00641133" w:rsidRDefault="00641133" w:rsidP="00641133">
            <w:pPr>
              <w:jc w:val="center"/>
            </w:pPr>
            <w:r w:rsidRPr="00641133">
              <w:t xml:space="preserve">&lt;&lt; Hier z.B. ein Luftbild </w:t>
            </w:r>
            <w:r>
              <w:t>oder Gebäudeplan des Standorts &gt;&gt;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1A415B"/>
          </w:tcPr>
          <w:p w14:paraId="2D6BE060" w14:textId="77777777" w:rsidR="001E7437" w:rsidRPr="00AB48AD" w:rsidRDefault="001E7437">
            <w:pPr>
              <w:rPr>
                <w:rFonts w:ascii="Fira Sans SemiBold" w:hAnsi="Fira Sans SemiBold"/>
                <w:b/>
                <w:bCs/>
                <w:sz w:val="18"/>
                <w:szCs w:val="18"/>
                <w:lang w:val="en-US"/>
              </w:rPr>
            </w:pPr>
            <w:r w:rsidRPr="00AB48AD">
              <w:rPr>
                <w:rStyle w:val="Fett"/>
                <w:rFonts w:ascii="Fira Sans SemiBold" w:eastAsia="Times New Roman" w:hAnsi="Fira Sans SemiBold"/>
                <w:b w:val="0"/>
                <w:bCs w:val="0"/>
                <w:sz w:val="18"/>
                <w:szCs w:val="18"/>
              </w:rPr>
              <w:t>Ansprechpartner OT</w:t>
            </w:r>
          </w:p>
        </w:tc>
        <w:tc>
          <w:tcPr>
            <w:tcW w:w="6035" w:type="dxa"/>
            <w:tcBorders>
              <w:left w:val="nil"/>
            </w:tcBorders>
          </w:tcPr>
          <w:p w14:paraId="1E8B8065" w14:textId="4C7CE371" w:rsidR="001E7437" w:rsidRPr="00AB48AD" w:rsidRDefault="001E7437" w:rsidP="6A934888">
            <w:pPr>
              <w:rPr>
                <w:i/>
                <w:iCs/>
                <w:sz w:val="18"/>
                <w:szCs w:val="18"/>
              </w:rPr>
            </w:pPr>
            <w:r w:rsidRPr="6A934888">
              <w:rPr>
                <w:i/>
                <w:iCs/>
                <w:sz w:val="18"/>
                <w:szCs w:val="18"/>
              </w:rPr>
              <w:t xml:space="preserve">Wer ist Ansprechpartner für </w:t>
            </w:r>
            <w:r w:rsidR="0951F00D" w:rsidRPr="6A934888">
              <w:rPr>
                <w:i/>
                <w:iCs/>
                <w:sz w:val="18"/>
                <w:szCs w:val="18"/>
              </w:rPr>
              <w:t>OT-</w:t>
            </w:r>
            <w:r w:rsidRPr="6A934888">
              <w:rPr>
                <w:i/>
                <w:iCs/>
                <w:sz w:val="18"/>
                <w:szCs w:val="18"/>
              </w:rPr>
              <w:t xml:space="preserve">Themen (z.B. Leiter Instandhaltung, </w:t>
            </w:r>
            <w:r w:rsidR="008A114C" w:rsidRPr="6A934888">
              <w:rPr>
                <w:i/>
                <w:iCs/>
                <w:sz w:val="18"/>
                <w:szCs w:val="18"/>
              </w:rPr>
              <w:t>Werks</w:t>
            </w:r>
            <w:r w:rsidRPr="6A934888">
              <w:rPr>
                <w:i/>
                <w:iCs/>
                <w:sz w:val="18"/>
                <w:szCs w:val="18"/>
              </w:rPr>
              <w:t xml:space="preserve">-IT, </w:t>
            </w:r>
            <w:r w:rsidR="008A114C" w:rsidRPr="6A934888">
              <w:rPr>
                <w:i/>
                <w:iCs/>
                <w:sz w:val="18"/>
                <w:szCs w:val="18"/>
              </w:rPr>
              <w:t xml:space="preserve">Engineering, </w:t>
            </w:r>
            <w:r w:rsidRPr="6A934888">
              <w:rPr>
                <w:i/>
                <w:iCs/>
                <w:sz w:val="18"/>
                <w:szCs w:val="18"/>
              </w:rPr>
              <w:t>o.ä.)?</w:t>
            </w:r>
          </w:p>
        </w:tc>
      </w:tr>
      <w:tr w:rsidR="001E7437" w:rsidRPr="008537D4" w14:paraId="4015A3CA" w14:textId="77777777" w:rsidTr="6A934888">
        <w:trPr>
          <w:trHeight w:val="1518"/>
        </w:trPr>
        <w:tc>
          <w:tcPr>
            <w:tcW w:w="7083" w:type="dxa"/>
            <w:gridSpan w:val="2"/>
            <w:vMerge/>
          </w:tcPr>
          <w:p w14:paraId="0FB658E4" w14:textId="77777777" w:rsidR="001E7437" w:rsidRPr="00E96C93" w:rsidRDefault="001E7437"/>
        </w:tc>
        <w:tc>
          <w:tcPr>
            <w:tcW w:w="2328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1A415B"/>
          </w:tcPr>
          <w:p w14:paraId="617CD687" w14:textId="77777777" w:rsidR="001E7437" w:rsidRPr="00AB48AD" w:rsidRDefault="001E7437">
            <w:pPr>
              <w:rPr>
                <w:rFonts w:ascii="Fira Sans SemiBold" w:hAnsi="Fira Sans SemiBold"/>
                <w:b/>
                <w:bCs/>
                <w:sz w:val="18"/>
                <w:szCs w:val="18"/>
                <w:lang w:val="en-US"/>
              </w:rPr>
            </w:pPr>
            <w:r w:rsidRPr="71D82BF7">
              <w:rPr>
                <w:rStyle w:val="Fett"/>
                <w:rFonts w:ascii="Fira Sans SemiBold" w:eastAsia="Times New Roman" w:hAnsi="Fira Sans SemiBold"/>
                <w:b w:val="0"/>
                <w:bCs w:val="0"/>
                <w:sz w:val="18"/>
                <w:szCs w:val="18"/>
              </w:rPr>
              <w:t>Specialist Plant-IT Administrator</w:t>
            </w:r>
          </w:p>
        </w:tc>
        <w:tc>
          <w:tcPr>
            <w:tcW w:w="6035" w:type="dxa"/>
            <w:tcBorders>
              <w:left w:val="nil"/>
            </w:tcBorders>
          </w:tcPr>
          <w:p w14:paraId="0D3EDFA0" w14:textId="596C26B4" w:rsidR="001E7437" w:rsidRPr="00AB48AD" w:rsidRDefault="001E7437" w:rsidP="6A934888">
            <w:pPr>
              <w:rPr>
                <w:i/>
                <w:iCs/>
                <w:sz w:val="18"/>
                <w:szCs w:val="18"/>
              </w:rPr>
            </w:pPr>
            <w:r w:rsidRPr="6A934888">
              <w:rPr>
                <w:i/>
                <w:iCs/>
                <w:sz w:val="18"/>
                <w:szCs w:val="18"/>
              </w:rPr>
              <w:t xml:space="preserve">Welche Personen </w:t>
            </w:r>
            <w:r w:rsidR="008916BF" w:rsidRPr="6A934888">
              <w:rPr>
                <w:i/>
                <w:iCs/>
                <w:sz w:val="18"/>
                <w:szCs w:val="18"/>
              </w:rPr>
              <w:t>übernehmen die</w:t>
            </w:r>
            <w:r w:rsidR="2A1BB24E" w:rsidRPr="6A934888">
              <w:rPr>
                <w:i/>
                <w:iCs/>
                <w:sz w:val="18"/>
                <w:szCs w:val="18"/>
              </w:rPr>
              <w:t xml:space="preserve"> </w:t>
            </w:r>
            <w:r w:rsidR="008916BF" w:rsidRPr="6A934888">
              <w:rPr>
                <w:i/>
                <w:iCs/>
                <w:sz w:val="18"/>
                <w:szCs w:val="18"/>
              </w:rPr>
              <w:t>klassischen „Werks-IT“</w:t>
            </w:r>
            <w:r w:rsidR="0AF55689" w:rsidRPr="6A934888">
              <w:rPr>
                <w:i/>
                <w:iCs/>
                <w:sz w:val="18"/>
                <w:szCs w:val="18"/>
              </w:rPr>
              <w:t>-</w:t>
            </w:r>
            <w:r w:rsidR="008916BF" w:rsidRPr="6A934888">
              <w:rPr>
                <w:i/>
                <w:iCs/>
                <w:sz w:val="18"/>
                <w:szCs w:val="18"/>
              </w:rPr>
              <w:t>Themen</w:t>
            </w:r>
            <w:r w:rsidR="5C24A0A2" w:rsidRPr="6A934888">
              <w:rPr>
                <w:i/>
                <w:iCs/>
                <w:sz w:val="18"/>
                <w:szCs w:val="18"/>
              </w:rPr>
              <w:t>?</w:t>
            </w:r>
            <w:r w:rsidR="5DBBE37B" w:rsidRPr="6A934888">
              <w:rPr>
                <w:i/>
                <w:iCs/>
                <w:sz w:val="18"/>
                <w:szCs w:val="18"/>
              </w:rPr>
              <w:t xml:space="preserve"> </w:t>
            </w:r>
            <w:r w:rsidR="06C9A719" w:rsidRPr="6A934888">
              <w:rPr>
                <w:i/>
                <w:iCs/>
                <w:sz w:val="18"/>
                <w:szCs w:val="18"/>
              </w:rPr>
              <w:t>W</w:t>
            </w:r>
            <w:r w:rsidR="5DBBE37B" w:rsidRPr="6A934888">
              <w:rPr>
                <w:i/>
                <w:iCs/>
                <w:sz w:val="18"/>
                <w:szCs w:val="18"/>
              </w:rPr>
              <w:t>ie viele FTEs* sind das?</w:t>
            </w:r>
          </w:p>
        </w:tc>
      </w:tr>
      <w:tr w:rsidR="001E7437" w:rsidRPr="008537D4" w14:paraId="0EE79654" w14:textId="77777777" w:rsidTr="6A934888">
        <w:trPr>
          <w:trHeight w:val="1278"/>
        </w:trPr>
        <w:tc>
          <w:tcPr>
            <w:tcW w:w="7083" w:type="dxa"/>
            <w:gridSpan w:val="2"/>
            <w:vMerge/>
          </w:tcPr>
          <w:p w14:paraId="19394BBC" w14:textId="77777777" w:rsidR="001E7437" w:rsidRPr="008E18F7" w:rsidRDefault="001E7437"/>
        </w:tc>
        <w:tc>
          <w:tcPr>
            <w:tcW w:w="232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1A415B"/>
          </w:tcPr>
          <w:p w14:paraId="461B2C7C" w14:textId="77777777" w:rsidR="001E7437" w:rsidRPr="00AB48AD" w:rsidRDefault="001E7437">
            <w:pPr>
              <w:rPr>
                <w:rFonts w:ascii="Fira Sans SemiBold" w:hAnsi="Fira Sans SemiBold"/>
                <w:b/>
                <w:bCs/>
                <w:sz w:val="18"/>
                <w:szCs w:val="18"/>
                <w:lang w:val="en-US"/>
              </w:rPr>
            </w:pPr>
            <w:r w:rsidRPr="00AB48AD">
              <w:rPr>
                <w:rStyle w:val="Fett"/>
                <w:rFonts w:ascii="Fira Sans SemiBold" w:eastAsia="Times New Roman" w:hAnsi="Fira Sans SemiBold"/>
                <w:b w:val="0"/>
                <w:bCs w:val="0"/>
                <w:sz w:val="18"/>
                <w:szCs w:val="18"/>
              </w:rPr>
              <w:t>Specialist Process Systems</w:t>
            </w:r>
          </w:p>
        </w:tc>
        <w:tc>
          <w:tcPr>
            <w:tcW w:w="6035" w:type="dxa"/>
            <w:tcBorders>
              <w:left w:val="nil"/>
            </w:tcBorders>
          </w:tcPr>
          <w:p w14:paraId="1B866BF0" w14:textId="0AD96355" w:rsidR="001E7437" w:rsidRPr="00AB48AD" w:rsidRDefault="001E7437" w:rsidP="6A934888">
            <w:pPr>
              <w:rPr>
                <w:i/>
                <w:iCs/>
                <w:sz w:val="18"/>
                <w:szCs w:val="18"/>
              </w:rPr>
            </w:pPr>
            <w:r w:rsidRPr="6A934888">
              <w:rPr>
                <w:i/>
                <w:iCs/>
                <w:sz w:val="18"/>
                <w:szCs w:val="18"/>
              </w:rPr>
              <w:t xml:space="preserve">Welche Personen </w:t>
            </w:r>
            <w:r w:rsidR="5DBBE37B" w:rsidRPr="6A934888">
              <w:rPr>
                <w:i/>
                <w:iCs/>
                <w:sz w:val="18"/>
                <w:szCs w:val="18"/>
              </w:rPr>
              <w:t xml:space="preserve">übernehmen </w:t>
            </w:r>
            <w:r w:rsidR="47020EE8" w:rsidRPr="6A934888">
              <w:rPr>
                <w:i/>
                <w:iCs/>
                <w:sz w:val="18"/>
                <w:szCs w:val="18"/>
              </w:rPr>
              <w:t xml:space="preserve">die </w:t>
            </w:r>
            <w:r w:rsidR="5DBBE37B" w:rsidRPr="6A934888">
              <w:rPr>
                <w:i/>
                <w:iCs/>
                <w:sz w:val="18"/>
                <w:szCs w:val="18"/>
              </w:rPr>
              <w:t xml:space="preserve">Aufgaben </w:t>
            </w:r>
            <w:r w:rsidR="3289D59E" w:rsidRPr="6A934888">
              <w:rPr>
                <w:i/>
                <w:iCs/>
                <w:sz w:val="18"/>
                <w:szCs w:val="18"/>
              </w:rPr>
              <w:t>für</w:t>
            </w:r>
            <w:r w:rsidR="5DBBE37B" w:rsidRPr="6A934888">
              <w:rPr>
                <w:i/>
                <w:iCs/>
                <w:sz w:val="18"/>
                <w:szCs w:val="18"/>
              </w:rPr>
              <w:t xml:space="preserve"> </w:t>
            </w:r>
            <w:r w:rsidR="3A1C5CB0" w:rsidRPr="6A934888">
              <w:rPr>
                <w:i/>
                <w:iCs/>
                <w:sz w:val="18"/>
                <w:szCs w:val="18"/>
              </w:rPr>
              <w:t>SPS, Prozessleitsystemen und Co.</w:t>
            </w:r>
            <w:r w:rsidR="3104E323" w:rsidRPr="6A934888">
              <w:rPr>
                <w:i/>
                <w:iCs/>
                <w:sz w:val="18"/>
                <w:szCs w:val="18"/>
              </w:rPr>
              <w:t>?</w:t>
            </w:r>
            <w:r w:rsidRPr="6A934888">
              <w:rPr>
                <w:i/>
                <w:iCs/>
                <w:sz w:val="18"/>
                <w:szCs w:val="18"/>
              </w:rPr>
              <w:t xml:space="preserve"> </w:t>
            </w:r>
            <w:r w:rsidR="2C53B30C" w:rsidRPr="6A934888">
              <w:rPr>
                <w:i/>
                <w:iCs/>
                <w:sz w:val="18"/>
                <w:szCs w:val="18"/>
              </w:rPr>
              <w:t>W</w:t>
            </w:r>
            <w:r w:rsidRPr="6A934888">
              <w:rPr>
                <w:i/>
                <w:iCs/>
                <w:sz w:val="18"/>
                <w:szCs w:val="18"/>
              </w:rPr>
              <w:t>ie</w:t>
            </w:r>
            <w:r w:rsidR="3A1C5CB0" w:rsidRPr="6A934888">
              <w:rPr>
                <w:i/>
                <w:iCs/>
                <w:sz w:val="18"/>
                <w:szCs w:val="18"/>
              </w:rPr>
              <w:t xml:space="preserve"> </w:t>
            </w:r>
            <w:r w:rsidRPr="6A934888">
              <w:rPr>
                <w:i/>
                <w:iCs/>
                <w:sz w:val="18"/>
                <w:szCs w:val="18"/>
              </w:rPr>
              <w:t>viele FTEs* sind das?</w:t>
            </w:r>
          </w:p>
        </w:tc>
      </w:tr>
      <w:tr w:rsidR="001E7437" w:rsidRPr="008537D4" w14:paraId="39DD6A94" w14:textId="77777777" w:rsidTr="6A934888">
        <w:trPr>
          <w:trHeight w:val="949"/>
        </w:trPr>
        <w:tc>
          <w:tcPr>
            <w:tcW w:w="1988" w:type="dxa"/>
            <w:tcBorders>
              <w:top w:val="nil"/>
              <w:left w:val="single" w:sz="4" w:space="0" w:color="1A415B"/>
              <w:bottom w:val="single" w:sz="4" w:space="0" w:color="FFFFFF" w:themeColor="background1"/>
              <w:right w:val="nil"/>
            </w:tcBorders>
            <w:shd w:val="clear" w:color="auto" w:fill="1A415B"/>
          </w:tcPr>
          <w:p w14:paraId="657EDA92" w14:textId="77777777" w:rsidR="001E7437" w:rsidRPr="00AB48AD" w:rsidRDefault="001E7437">
            <w:pPr>
              <w:jc w:val="both"/>
              <w:rPr>
                <w:rFonts w:ascii="Fira Sans SemiBold" w:hAnsi="Fira Sans SemiBold"/>
                <w:sz w:val="18"/>
                <w:szCs w:val="18"/>
                <w:lang w:val="en-US"/>
              </w:rPr>
            </w:pPr>
            <w:r w:rsidRPr="00AB48AD">
              <w:rPr>
                <w:rFonts w:ascii="Fira Sans SemiBold" w:hAnsi="Fira Sans SemiBold"/>
                <w:sz w:val="18"/>
                <w:szCs w:val="18"/>
              </w:rPr>
              <w:t>Werkleiter</w:t>
            </w:r>
          </w:p>
        </w:tc>
        <w:tc>
          <w:tcPr>
            <w:tcW w:w="5095" w:type="dxa"/>
            <w:tcBorders>
              <w:left w:val="nil"/>
              <w:right w:val="nil"/>
            </w:tcBorders>
          </w:tcPr>
          <w:p w14:paraId="4E940CDF" w14:textId="77777777" w:rsidR="001E7437" w:rsidRPr="00AB48AD" w:rsidRDefault="001E7437">
            <w:pPr>
              <w:rPr>
                <w:i/>
                <w:iCs/>
                <w:sz w:val="18"/>
                <w:szCs w:val="18"/>
              </w:rPr>
            </w:pPr>
            <w:r w:rsidRPr="00AB48AD">
              <w:rPr>
                <w:i/>
                <w:iCs/>
                <w:sz w:val="18"/>
                <w:szCs w:val="18"/>
              </w:rPr>
              <w:t>Wer hat die Standort-Verantwortung für das Werk und seine damit verbundenen Mitarbeiter?</w:t>
            </w:r>
          </w:p>
        </w:tc>
        <w:tc>
          <w:tcPr>
            <w:tcW w:w="232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1A415B"/>
          </w:tcPr>
          <w:p w14:paraId="20BEAE31" w14:textId="77777777" w:rsidR="001E7437" w:rsidRPr="00AB48AD" w:rsidRDefault="001E7437">
            <w:pPr>
              <w:rPr>
                <w:rFonts w:ascii="Fira Sans SemiBold" w:hAnsi="Fira Sans SemiBold"/>
                <w:b/>
                <w:bCs/>
                <w:sz w:val="18"/>
                <w:szCs w:val="18"/>
                <w:lang w:val="en-US"/>
              </w:rPr>
            </w:pPr>
            <w:r w:rsidRPr="00AB48AD">
              <w:rPr>
                <w:rStyle w:val="Fett"/>
                <w:rFonts w:ascii="Fira Sans SemiBold" w:eastAsia="Times New Roman" w:hAnsi="Fira Sans SemiBold"/>
                <w:b w:val="0"/>
                <w:bCs w:val="0"/>
                <w:sz w:val="18"/>
                <w:szCs w:val="18"/>
              </w:rPr>
              <w:t>Specialist </w:t>
            </w:r>
            <w:r w:rsidRPr="00AB48AD">
              <w:rPr>
                <w:rFonts w:ascii="Fira Sans SemiBold" w:eastAsia="Times New Roman" w:hAnsi="Fira Sans SemiBold"/>
                <w:sz w:val="18"/>
                <w:szCs w:val="18"/>
              </w:rPr>
              <w:t>Production Data Acquisition:</w:t>
            </w:r>
          </w:p>
        </w:tc>
        <w:tc>
          <w:tcPr>
            <w:tcW w:w="6035" w:type="dxa"/>
            <w:tcBorders>
              <w:left w:val="nil"/>
            </w:tcBorders>
          </w:tcPr>
          <w:p w14:paraId="4E2D45D9" w14:textId="79500111" w:rsidR="001E7437" w:rsidRPr="00AB48AD" w:rsidRDefault="001E7437" w:rsidP="6A934888">
            <w:pPr>
              <w:rPr>
                <w:i/>
                <w:iCs/>
                <w:sz w:val="18"/>
                <w:szCs w:val="18"/>
              </w:rPr>
            </w:pPr>
            <w:r w:rsidRPr="6A934888">
              <w:rPr>
                <w:i/>
                <w:iCs/>
                <w:sz w:val="18"/>
                <w:szCs w:val="18"/>
              </w:rPr>
              <w:t xml:space="preserve">Welche Personen </w:t>
            </w:r>
            <w:r w:rsidR="008A114C" w:rsidRPr="6A934888">
              <w:rPr>
                <w:i/>
                <w:iCs/>
                <w:sz w:val="18"/>
                <w:szCs w:val="18"/>
              </w:rPr>
              <w:t>übernehmen die Aufgaben aus dem Umfeld BDE, MES oder auch Energiedatengewinnung</w:t>
            </w:r>
            <w:r w:rsidR="493BAABC" w:rsidRPr="6A934888">
              <w:rPr>
                <w:i/>
                <w:iCs/>
                <w:sz w:val="18"/>
                <w:szCs w:val="18"/>
              </w:rPr>
              <w:t>?</w:t>
            </w:r>
            <w:r w:rsidR="008A114C" w:rsidRPr="6A934888">
              <w:rPr>
                <w:i/>
                <w:iCs/>
                <w:sz w:val="18"/>
                <w:szCs w:val="18"/>
              </w:rPr>
              <w:t xml:space="preserve"> </w:t>
            </w:r>
            <w:r w:rsidR="30D10CF8" w:rsidRPr="6A934888">
              <w:rPr>
                <w:i/>
                <w:iCs/>
                <w:sz w:val="18"/>
                <w:szCs w:val="18"/>
              </w:rPr>
              <w:t>W</w:t>
            </w:r>
            <w:r w:rsidRPr="6A934888">
              <w:rPr>
                <w:i/>
                <w:iCs/>
                <w:sz w:val="18"/>
                <w:szCs w:val="18"/>
              </w:rPr>
              <w:t>ie viele FTEs* sind das?</w:t>
            </w:r>
          </w:p>
        </w:tc>
      </w:tr>
      <w:tr w:rsidR="001E7437" w:rsidRPr="008537D4" w14:paraId="53634B7E" w14:textId="77777777" w:rsidTr="6A934888">
        <w:trPr>
          <w:trHeight w:val="1031"/>
        </w:trPr>
        <w:tc>
          <w:tcPr>
            <w:tcW w:w="1988" w:type="dxa"/>
            <w:tcBorders>
              <w:top w:val="single" w:sz="4" w:space="0" w:color="FFFFFF" w:themeColor="background1"/>
              <w:left w:val="single" w:sz="4" w:space="0" w:color="1A415B"/>
              <w:bottom w:val="single" w:sz="4" w:space="0" w:color="FFFFFF" w:themeColor="background1"/>
              <w:right w:val="nil"/>
            </w:tcBorders>
            <w:shd w:val="clear" w:color="auto" w:fill="1A415B"/>
          </w:tcPr>
          <w:p w14:paraId="7E4E73F2" w14:textId="77777777" w:rsidR="001E7437" w:rsidRPr="00AB48AD" w:rsidRDefault="001E7437">
            <w:pPr>
              <w:rPr>
                <w:rFonts w:ascii="Fira Sans SemiBold" w:hAnsi="Fira Sans SemiBold"/>
                <w:sz w:val="18"/>
                <w:szCs w:val="18"/>
                <w:lang w:val="en-US"/>
              </w:rPr>
            </w:pPr>
            <w:r w:rsidRPr="00AB48AD">
              <w:rPr>
                <w:rFonts w:ascii="Fira Sans SemiBold" w:hAnsi="Fira Sans SemiBold"/>
                <w:sz w:val="18"/>
                <w:szCs w:val="18"/>
              </w:rPr>
              <w:t>Business Unit</w:t>
            </w:r>
          </w:p>
        </w:tc>
        <w:tc>
          <w:tcPr>
            <w:tcW w:w="5095" w:type="dxa"/>
            <w:tcBorders>
              <w:left w:val="nil"/>
              <w:right w:val="nil"/>
            </w:tcBorders>
          </w:tcPr>
          <w:p w14:paraId="22C3165C" w14:textId="77777777" w:rsidR="001E7437" w:rsidRPr="00AB48AD" w:rsidRDefault="001E7437" w:rsidP="71D82BF7">
            <w:pPr>
              <w:rPr>
                <w:i/>
                <w:iCs/>
                <w:sz w:val="18"/>
                <w:szCs w:val="18"/>
              </w:rPr>
            </w:pPr>
            <w:r w:rsidRPr="71D82BF7">
              <w:rPr>
                <w:i/>
                <w:iCs/>
                <w:sz w:val="18"/>
                <w:szCs w:val="18"/>
              </w:rPr>
              <w:t>Sind bestimme Business Units in diesem Werk/Standort tätig?</w:t>
            </w:r>
          </w:p>
        </w:tc>
        <w:tc>
          <w:tcPr>
            <w:tcW w:w="232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1A415B"/>
          </w:tcPr>
          <w:p w14:paraId="313D7C3F" w14:textId="77777777" w:rsidR="001E7437" w:rsidRPr="00AB48AD" w:rsidRDefault="001E7437">
            <w:pPr>
              <w:rPr>
                <w:rFonts w:ascii="Fira Sans SemiBold" w:hAnsi="Fira Sans SemiBold"/>
                <w:sz w:val="18"/>
                <w:szCs w:val="18"/>
                <w:lang w:val="en-US"/>
              </w:rPr>
            </w:pPr>
            <w:r w:rsidRPr="00AB48AD">
              <w:rPr>
                <w:rFonts w:ascii="Fira Sans SemiBold" w:eastAsia="Times New Roman" w:hAnsi="Fira Sans SemiBold"/>
                <w:sz w:val="18"/>
                <w:szCs w:val="18"/>
              </w:rPr>
              <w:t>Anzahl IT Assets</w:t>
            </w:r>
          </w:p>
        </w:tc>
        <w:tc>
          <w:tcPr>
            <w:tcW w:w="6035" w:type="dxa"/>
            <w:tcBorders>
              <w:left w:val="nil"/>
            </w:tcBorders>
          </w:tcPr>
          <w:p w14:paraId="1ED458E7" w14:textId="77777777" w:rsidR="001E7437" w:rsidRPr="00AB48AD" w:rsidRDefault="001E7437">
            <w:pPr>
              <w:rPr>
                <w:i/>
                <w:iCs/>
                <w:sz w:val="18"/>
                <w:szCs w:val="18"/>
                <w:lang w:val="en-US"/>
              </w:rPr>
            </w:pPr>
          </w:p>
        </w:tc>
      </w:tr>
      <w:tr w:rsidR="001E7437" w:rsidRPr="008537D4" w14:paraId="6D0264E3" w14:textId="77777777" w:rsidTr="6A934888">
        <w:trPr>
          <w:trHeight w:val="1019"/>
        </w:trPr>
        <w:tc>
          <w:tcPr>
            <w:tcW w:w="1988" w:type="dxa"/>
            <w:tcBorders>
              <w:top w:val="single" w:sz="4" w:space="0" w:color="FFFFFF" w:themeColor="background1"/>
              <w:left w:val="single" w:sz="4" w:space="0" w:color="1A415B"/>
              <w:bottom w:val="single" w:sz="4" w:space="0" w:color="FFFFFF" w:themeColor="background1"/>
              <w:right w:val="nil"/>
            </w:tcBorders>
            <w:shd w:val="clear" w:color="auto" w:fill="1A415B"/>
          </w:tcPr>
          <w:p w14:paraId="2353F5BF" w14:textId="77777777" w:rsidR="001E7437" w:rsidRPr="00AB48AD" w:rsidRDefault="001E7437">
            <w:pPr>
              <w:rPr>
                <w:rFonts w:ascii="Fira Sans SemiBold" w:hAnsi="Fira Sans SemiBold"/>
                <w:sz w:val="18"/>
                <w:szCs w:val="18"/>
                <w:lang w:val="en-US"/>
              </w:rPr>
            </w:pPr>
            <w:r w:rsidRPr="00AB48AD">
              <w:rPr>
                <w:rFonts w:ascii="Fira Sans SemiBold" w:eastAsia="Times New Roman" w:hAnsi="Fira Sans SemiBold"/>
                <w:sz w:val="18"/>
                <w:szCs w:val="18"/>
              </w:rPr>
              <w:t>Anzahl Mitarbeiter</w:t>
            </w:r>
          </w:p>
        </w:tc>
        <w:tc>
          <w:tcPr>
            <w:tcW w:w="5095" w:type="dxa"/>
            <w:tcBorders>
              <w:left w:val="nil"/>
              <w:right w:val="nil"/>
            </w:tcBorders>
          </w:tcPr>
          <w:p w14:paraId="6707531C" w14:textId="6616769F" w:rsidR="001E7437" w:rsidRPr="00AB48AD" w:rsidRDefault="001E7437" w:rsidP="6A934888">
            <w:pPr>
              <w:rPr>
                <w:i/>
                <w:iCs/>
                <w:sz w:val="18"/>
                <w:szCs w:val="18"/>
              </w:rPr>
            </w:pPr>
            <w:r w:rsidRPr="6A934888">
              <w:rPr>
                <w:i/>
                <w:iCs/>
                <w:sz w:val="18"/>
                <w:szCs w:val="18"/>
              </w:rPr>
              <w:t>Wie viele Mitarbeiter hat das Werk/</w:t>
            </w:r>
            <w:r w:rsidR="11F62C25" w:rsidRPr="6A934888">
              <w:rPr>
                <w:i/>
                <w:iCs/>
                <w:sz w:val="18"/>
                <w:szCs w:val="18"/>
              </w:rPr>
              <w:t xml:space="preserve">der </w:t>
            </w:r>
            <w:r w:rsidRPr="6A934888">
              <w:rPr>
                <w:i/>
                <w:iCs/>
                <w:sz w:val="18"/>
                <w:szCs w:val="18"/>
              </w:rPr>
              <w:t>Standort?</w:t>
            </w:r>
          </w:p>
        </w:tc>
        <w:tc>
          <w:tcPr>
            <w:tcW w:w="232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1A415B"/>
          </w:tcPr>
          <w:p w14:paraId="1F0C5841" w14:textId="77777777" w:rsidR="001E7437" w:rsidRPr="00AB48AD" w:rsidRDefault="001E7437">
            <w:pPr>
              <w:rPr>
                <w:rFonts w:ascii="Fira Sans SemiBold" w:hAnsi="Fira Sans SemiBold"/>
                <w:sz w:val="18"/>
                <w:szCs w:val="18"/>
                <w:lang w:val="en-US"/>
              </w:rPr>
            </w:pPr>
            <w:r w:rsidRPr="00AB48AD">
              <w:rPr>
                <w:rFonts w:ascii="Fira Sans SemiBold" w:eastAsia="Times New Roman" w:hAnsi="Fira Sans SemiBold"/>
                <w:sz w:val="18"/>
                <w:szCs w:val="18"/>
              </w:rPr>
              <w:t>Anzahl OT Assets</w:t>
            </w:r>
          </w:p>
        </w:tc>
        <w:tc>
          <w:tcPr>
            <w:tcW w:w="6035" w:type="dxa"/>
            <w:tcBorders>
              <w:left w:val="nil"/>
            </w:tcBorders>
          </w:tcPr>
          <w:p w14:paraId="37A26B7D" w14:textId="77777777" w:rsidR="001E7437" w:rsidRPr="00AB48AD" w:rsidRDefault="001E7437">
            <w:pPr>
              <w:rPr>
                <w:i/>
                <w:iCs/>
                <w:sz w:val="18"/>
                <w:szCs w:val="18"/>
                <w:lang w:val="en-US"/>
              </w:rPr>
            </w:pPr>
          </w:p>
        </w:tc>
      </w:tr>
      <w:tr w:rsidR="001E7437" w:rsidRPr="008537D4" w14:paraId="62E950A3" w14:textId="77777777" w:rsidTr="6A934888">
        <w:trPr>
          <w:trHeight w:val="1054"/>
        </w:trPr>
        <w:tc>
          <w:tcPr>
            <w:tcW w:w="1988" w:type="dxa"/>
            <w:tcBorders>
              <w:top w:val="single" w:sz="4" w:space="0" w:color="FFFFFF" w:themeColor="background1"/>
              <w:left w:val="single" w:sz="4" w:space="0" w:color="1A415B"/>
              <w:bottom w:val="nil"/>
              <w:right w:val="nil"/>
            </w:tcBorders>
            <w:shd w:val="clear" w:color="auto" w:fill="1A415B"/>
          </w:tcPr>
          <w:p w14:paraId="0FE54770" w14:textId="77777777" w:rsidR="001E7437" w:rsidRPr="00AB48AD" w:rsidRDefault="001E7437">
            <w:pPr>
              <w:rPr>
                <w:rFonts w:ascii="Fira Sans SemiBold" w:hAnsi="Fira Sans SemiBold"/>
                <w:sz w:val="18"/>
                <w:szCs w:val="18"/>
                <w:lang w:val="en-US"/>
              </w:rPr>
            </w:pPr>
            <w:r w:rsidRPr="00AB48AD">
              <w:rPr>
                <w:rFonts w:ascii="Fira Sans SemiBold" w:eastAsia="Times New Roman" w:hAnsi="Fira Sans SemiBold"/>
                <w:sz w:val="18"/>
                <w:szCs w:val="18"/>
              </w:rPr>
              <w:t>Produkte</w:t>
            </w:r>
          </w:p>
        </w:tc>
        <w:tc>
          <w:tcPr>
            <w:tcW w:w="5095" w:type="dxa"/>
            <w:tcBorders>
              <w:left w:val="nil"/>
              <w:right w:val="nil"/>
            </w:tcBorders>
          </w:tcPr>
          <w:p w14:paraId="69F2479C" w14:textId="77777777" w:rsidR="001E7437" w:rsidRPr="00AB48AD" w:rsidRDefault="001E7437">
            <w:pPr>
              <w:rPr>
                <w:i/>
                <w:iCs/>
                <w:sz w:val="18"/>
                <w:szCs w:val="18"/>
              </w:rPr>
            </w:pPr>
            <w:r w:rsidRPr="00AB48AD">
              <w:rPr>
                <w:i/>
                <w:iCs/>
                <w:sz w:val="18"/>
                <w:szCs w:val="18"/>
              </w:rPr>
              <w:t>Welche Produkte werden an diesem Standort produziert?</w:t>
            </w:r>
          </w:p>
        </w:tc>
        <w:tc>
          <w:tcPr>
            <w:tcW w:w="2328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1A415B"/>
          </w:tcPr>
          <w:p w14:paraId="0EB22728" w14:textId="77777777" w:rsidR="001E7437" w:rsidRPr="00AB48AD" w:rsidRDefault="001E7437">
            <w:pPr>
              <w:rPr>
                <w:rFonts w:ascii="Fira Sans SemiBold" w:hAnsi="Fira Sans SemiBold"/>
                <w:b/>
                <w:bCs/>
                <w:sz w:val="18"/>
                <w:szCs w:val="18"/>
                <w:lang w:val="en-US"/>
              </w:rPr>
            </w:pPr>
            <w:r w:rsidRPr="00AB48AD">
              <w:rPr>
                <w:rStyle w:val="Fett"/>
                <w:rFonts w:ascii="Fira Sans SemiBold" w:eastAsia="Times New Roman" w:hAnsi="Fira Sans SemiBold"/>
                <w:b w:val="0"/>
                <w:bCs w:val="0"/>
                <w:sz w:val="18"/>
                <w:szCs w:val="18"/>
              </w:rPr>
              <w:t>Zentrale Dienstleister</w:t>
            </w:r>
          </w:p>
        </w:tc>
        <w:tc>
          <w:tcPr>
            <w:tcW w:w="6035" w:type="dxa"/>
            <w:tcBorders>
              <w:left w:val="nil"/>
            </w:tcBorders>
          </w:tcPr>
          <w:p w14:paraId="6394EA31" w14:textId="189F5012" w:rsidR="001E7437" w:rsidRPr="00AB48AD" w:rsidRDefault="001E7437" w:rsidP="6A934888">
            <w:pPr>
              <w:rPr>
                <w:i/>
                <w:iCs/>
                <w:sz w:val="18"/>
                <w:szCs w:val="18"/>
              </w:rPr>
            </w:pPr>
            <w:r w:rsidRPr="6A934888">
              <w:rPr>
                <w:i/>
                <w:iCs/>
                <w:sz w:val="18"/>
                <w:szCs w:val="18"/>
              </w:rPr>
              <w:t>Welche zentralen Dienstleister sind an diesem Standort tätig</w:t>
            </w:r>
            <w:r w:rsidR="780FAE79" w:rsidRPr="6A934888">
              <w:rPr>
                <w:i/>
                <w:iCs/>
                <w:sz w:val="18"/>
                <w:szCs w:val="18"/>
              </w:rPr>
              <w:t>?</w:t>
            </w:r>
            <w:r>
              <w:br/>
            </w:r>
            <w:r w:rsidR="283A925E" w:rsidRPr="6A934888">
              <w:rPr>
                <w:i/>
                <w:iCs/>
                <w:sz w:val="18"/>
                <w:szCs w:val="18"/>
              </w:rPr>
              <w:t>W</w:t>
            </w:r>
            <w:r w:rsidRPr="6A934888">
              <w:rPr>
                <w:i/>
                <w:iCs/>
                <w:sz w:val="18"/>
                <w:szCs w:val="18"/>
              </w:rPr>
              <w:t>elche Aufgaben haben sie</w:t>
            </w:r>
            <w:r w:rsidR="008A114C" w:rsidRPr="6A934888">
              <w:rPr>
                <w:i/>
                <w:iCs/>
                <w:sz w:val="18"/>
                <w:szCs w:val="18"/>
              </w:rPr>
              <w:t xml:space="preserve">? </w:t>
            </w:r>
          </w:p>
        </w:tc>
      </w:tr>
    </w:tbl>
    <w:p w14:paraId="2BC75A34" w14:textId="77777777" w:rsidR="001E7437" w:rsidRPr="004E6919" w:rsidRDefault="001E7437" w:rsidP="001E7437">
      <w:pPr>
        <w:spacing w:after="0"/>
        <w:rPr>
          <w:sz w:val="14"/>
          <w:szCs w:val="14"/>
        </w:rPr>
        <w:sectPr w:rsidR="001E7437" w:rsidRPr="004E6919">
          <w:headerReference w:type="default" r:id="rId18"/>
          <w:footerReference w:type="default" r:id="rId19"/>
          <w:pgSz w:w="16838" w:h="11906" w:orient="landscape"/>
          <w:pgMar w:top="720" w:right="720" w:bottom="720" w:left="720" w:header="567" w:footer="432" w:gutter="0"/>
          <w:cols w:space="708"/>
          <w:docGrid w:linePitch="360"/>
        </w:sectPr>
      </w:pPr>
      <w:r w:rsidRPr="004E6919">
        <w:rPr>
          <w:sz w:val="14"/>
          <w:szCs w:val="14"/>
        </w:rPr>
        <w:lastRenderedPageBreak/>
        <w:t>*FTE = Full Time Equivalent</w:t>
      </w:r>
    </w:p>
    <w:p w14:paraId="577FE89D" w14:textId="486DCF53" w:rsidR="001E7437" w:rsidRPr="004E6919" w:rsidRDefault="001E7437" w:rsidP="001E7437">
      <w:pPr>
        <w:pStyle w:val="berschrift1"/>
        <w:spacing w:before="0"/>
      </w:pPr>
      <w:bookmarkStart w:id="1" w:name="_Toc187238845"/>
      <w:r w:rsidRPr="004E6919">
        <w:lastRenderedPageBreak/>
        <w:t>Aktuelle (ak</w:t>
      </w:r>
      <w:ins w:id="2" w:author="Tim Bauer" w:date="2021-08-04T11:31:00Z">
        <w:r w:rsidR="74DE6837" w:rsidRPr="004E6919">
          <w:t>ute</w:t>
        </w:r>
      </w:ins>
      <w:r w:rsidRPr="004E6919">
        <w:t>) Themen</w:t>
      </w:r>
      <w:r w:rsidR="004E6919" w:rsidRPr="004E6919">
        <w:t xml:space="preserve"> und lokale Projekte</w:t>
      </w:r>
      <w:bookmarkEnd w:id="1"/>
    </w:p>
    <w:p w14:paraId="02E4EB22" w14:textId="61BEB855" w:rsidR="004E6919" w:rsidRDefault="008A114C" w:rsidP="004E6919">
      <w:r>
        <w:t xml:space="preserve">Welche aktuellen Themen / Projekte </w:t>
      </w:r>
      <w:r w:rsidR="7F6D78D2">
        <w:t>gibt es</w:t>
      </w:r>
      <w:r>
        <w:t xml:space="preserve"> am Standort bzw. </w:t>
      </w:r>
      <w:r w:rsidR="1C5F3773">
        <w:t>w</w:t>
      </w:r>
      <w:r>
        <w:t xml:space="preserve">elche sind geplant (z.B. </w:t>
      </w:r>
      <w:r w:rsidR="00535B3F">
        <w:t>MES-Einführung, Wechsel des Leitsystems, o.ä.)</w:t>
      </w:r>
    </w:p>
    <w:p w14:paraId="25CE61E7" w14:textId="77777777" w:rsidR="004E6919" w:rsidRPr="004E6919" w:rsidRDefault="004E6919" w:rsidP="004E6919"/>
    <w:tbl>
      <w:tblPr>
        <w:tblStyle w:val="SI-Raster-mitErstspalte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132"/>
        <w:gridCol w:w="2263"/>
        <w:gridCol w:w="708"/>
        <w:gridCol w:w="3544"/>
        <w:gridCol w:w="2126"/>
        <w:gridCol w:w="2942"/>
      </w:tblGrid>
      <w:tr w:rsidR="004E6919" w14:paraId="1552B1B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31D2270" w14:textId="77777777" w:rsidR="004E6919" w:rsidRDefault="004E6919">
            <w:pPr>
              <w:rPr>
                <w:lang w:val="en-US"/>
              </w:rPr>
            </w:pPr>
            <w:r>
              <w:rPr>
                <w:lang w:val="en-US"/>
              </w:rPr>
              <w:t>Nr.</w:t>
            </w:r>
          </w:p>
        </w:tc>
        <w:tc>
          <w:tcPr>
            <w:tcW w:w="2132" w:type="dxa"/>
          </w:tcPr>
          <w:p w14:paraId="2FBEE72D" w14:textId="0E1B390B" w:rsidR="004E6919" w:rsidRDefault="004E69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Themen</w:t>
            </w:r>
          </w:p>
        </w:tc>
        <w:tc>
          <w:tcPr>
            <w:tcW w:w="2263" w:type="dxa"/>
          </w:tcPr>
          <w:p w14:paraId="49B77493" w14:textId="77777777" w:rsidR="004E6919" w:rsidRDefault="004E69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Beschreibung</w:t>
            </w:r>
          </w:p>
        </w:tc>
        <w:tc>
          <w:tcPr>
            <w:tcW w:w="708" w:type="dxa"/>
          </w:tcPr>
          <w:p w14:paraId="1E001355" w14:textId="77777777" w:rsidR="004E6919" w:rsidRDefault="004E69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Prio</w:t>
            </w:r>
          </w:p>
        </w:tc>
        <w:tc>
          <w:tcPr>
            <w:tcW w:w="3544" w:type="dxa"/>
          </w:tcPr>
          <w:p w14:paraId="03F254E3" w14:textId="77777777" w:rsidR="004E6919" w:rsidRDefault="004E69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Begründung</w:t>
            </w:r>
          </w:p>
        </w:tc>
        <w:tc>
          <w:tcPr>
            <w:tcW w:w="2126" w:type="dxa"/>
          </w:tcPr>
          <w:p w14:paraId="02AF3401" w14:textId="77777777" w:rsidR="004E6919" w:rsidRDefault="004E69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Ansprechpartner</w:t>
            </w:r>
          </w:p>
        </w:tc>
        <w:tc>
          <w:tcPr>
            <w:tcW w:w="2942" w:type="dxa"/>
          </w:tcPr>
          <w:p w14:paraId="166AABEF" w14:textId="77777777" w:rsidR="004E6919" w:rsidRDefault="004E69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Notiz OT</w:t>
            </w:r>
          </w:p>
        </w:tc>
      </w:tr>
      <w:tr w:rsidR="004E6919" w14:paraId="6150925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07790D2" w14:textId="77777777" w:rsidR="004E6919" w:rsidRDefault="004E691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2" w:type="dxa"/>
          </w:tcPr>
          <w:p w14:paraId="25FB80A3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63" w:type="dxa"/>
          </w:tcPr>
          <w:p w14:paraId="3C82B778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7DC550A7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544" w:type="dxa"/>
          </w:tcPr>
          <w:p w14:paraId="15B4239C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126" w:type="dxa"/>
          </w:tcPr>
          <w:p w14:paraId="3AC6E4C6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42" w:type="dxa"/>
          </w:tcPr>
          <w:p w14:paraId="7B43563E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E6919" w14:paraId="23DDFBB0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B0A08C3" w14:textId="77777777" w:rsidR="004E6919" w:rsidRDefault="004E691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2" w:type="dxa"/>
          </w:tcPr>
          <w:p w14:paraId="7AFF0AC9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63" w:type="dxa"/>
          </w:tcPr>
          <w:p w14:paraId="254DBB14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20EC40F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544" w:type="dxa"/>
          </w:tcPr>
          <w:p w14:paraId="7B844C76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126" w:type="dxa"/>
          </w:tcPr>
          <w:p w14:paraId="1D7642FB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42" w:type="dxa"/>
          </w:tcPr>
          <w:p w14:paraId="5CF45140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E6919" w14:paraId="464C768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60D56F2" w14:textId="77777777" w:rsidR="004E6919" w:rsidRDefault="004E691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2" w:type="dxa"/>
          </w:tcPr>
          <w:p w14:paraId="18CD4ABF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63" w:type="dxa"/>
          </w:tcPr>
          <w:p w14:paraId="16B94A25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5D5E2F3A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544" w:type="dxa"/>
          </w:tcPr>
          <w:p w14:paraId="0146B059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126" w:type="dxa"/>
          </w:tcPr>
          <w:p w14:paraId="0FE7E581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42" w:type="dxa"/>
          </w:tcPr>
          <w:p w14:paraId="4E5C4EEB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E6919" w14:paraId="62B0A580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E6C29E0" w14:textId="77777777" w:rsidR="004E6919" w:rsidRDefault="004E691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32" w:type="dxa"/>
          </w:tcPr>
          <w:p w14:paraId="168F7ADA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63" w:type="dxa"/>
          </w:tcPr>
          <w:p w14:paraId="1968B612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611D7ED8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544" w:type="dxa"/>
          </w:tcPr>
          <w:p w14:paraId="4398080C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126" w:type="dxa"/>
          </w:tcPr>
          <w:p w14:paraId="3A799D8F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42" w:type="dxa"/>
          </w:tcPr>
          <w:p w14:paraId="669E51AF" w14:textId="77777777" w:rsidR="004E6919" w:rsidRDefault="004E69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E6919" w14:paraId="01DF4D0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DCA142A" w14:textId="77777777" w:rsidR="004E6919" w:rsidRDefault="004E691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32" w:type="dxa"/>
          </w:tcPr>
          <w:p w14:paraId="3C7461FB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263" w:type="dxa"/>
          </w:tcPr>
          <w:p w14:paraId="57DFA20A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9583AE4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544" w:type="dxa"/>
          </w:tcPr>
          <w:p w14:paraId="08D80DD4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126" w:type="dxa"/>
          </w:tcPr>
          <w:p w14:paraId="63973F0D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942" w:type="dxa"/>
          </w:tcPr>
          <w:p w14:paraId="3C5AC90A" w14:textId="77777777" w:rsidR="004E6919" w:rsidRDefault="004E69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EDD8981" w14:textId="77777777" w:rsidR="004E6919" w:rsidRDefault="004E6919" w:rsidP="00B97490">
      <w:pPr>
        <w:keepNext/>
      </w:pPr>
    </w:p>
    <w:p w14:paraId="322ED794" w14:textId="77777777" w:rsidR="004E6919" w:rsidRDefault="004E6919" w:rsidP="00B97490">
      <w:pPr>
        <w:keepNext/>
      </w:pPr>
    </w:p>
    <w:p w14:paraId="0944DE53" w14:textId="7C3E2B1F" w:rsidR="004E6919" w:rsidRDefault="004E6919">
      <w:pPr>
        <w:spacing w:after="160"/>
        <w:rPr>
          <w:rFonts w:ascii="Fira Sans Book" w:eastAsiaTheme="majorEastAsia" w:hAnsi="Fira Sans Book" w:cstheme="majorBidi"/>
          <w:i/>
          <w:color w:val="CD1013"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3D3DFD21" w14:textId="2B0566C8" w:rsidR="001E7437" w:rsidRDefault="001E7437">
      <w:pPr>
        <w:pStyle w:val="berschrift1"/>
        <w:rPr>
          <w:lang w:val="en-US"/>
        </w:rPr>
      </w:pPr>
      <w:bookmarkStart w:id="3" w:name="_Toc187238846"/>
      <w:r w:rsidRPr="71D82BF7">
        <w:rPr>
          <w:lang w:val="en-US"/>
        </w:rPr>
        <w:lastRenderedPageBreak/>
        <w:t>Asset Inventory</w:t>
      </w:r>
      <w:bookmarkEnd w:id="3"/>
    </w:p>
    <w:p w14:paraId="0E24AED6" w14:textId="4DEE7A80" w:rsidR="001E7437" w:rsidRPr="00D727FB" w:rsidRDefault="005B3560" w:rsidP="001E7437">
      <w:r>
        <w:t xml:space="preserve">Welche grundsätzlichen Asset-Gruppen gibt es am Standort? Gibt es ggfs. </w:t>
      </w:r>
      <w:r w:rsidR="03ABBA3D">
        <w:t>b</w:t>
      </w:r>
      <w:r>
        <w:t xml:space="preserve">esondere Asset-Gruppen, die nur an diesem Standort existieren, wie z.B. bestimmte Logistik-Systeme, da der Standort der „Logistik-Hub“ </w:t>
      </w:r>
      <w:r w:rsidR="00D727FB">
        <w:t>des Unternehmens</w:t>
      </w:r>
      <w:r>
        <w:t xml:space="preserve"> ist, o.ä.? </w:t>
      </w:r>
      <w:r w:rsidR="0F7A2E07">
        <w:t xml:space="preserve">Das </w:t>
      </w:r>
      <w:r>
        <w:t>Ziel ist</w:t>
      </w:r>
      <w:r w:rsidR="57F165C9">
        <w:t>,</w:t>
      </w:r>
      <w:r>
        <w:t xml:space="preserve"> ein erstes Gefühl zu den verschiedenen</w:t>
      </w:r>
      <w:r w:rsidR="00D727FB">
        <w:t xml:space="preserve"> Arten der Assets zu bekommen.</w:t>
      </w:r>
    </w:p>
    <w:tbl>
      <w:tblPr>
        <w:tblStyle w:val="SI-Raster-mitErstspalte"/>
        <w:tblW w:w="14029" w:type="dxa"/>
        <w:tblLook w:val="00E0" w:firstRow="1" w:lastRow="1" w:firstColumn="1" w:lastColumn="0" w:noHBand="0" w:noVBand="0"/>
      </w:tblPr>
      <w:tblGrid>
        <w:gridCol w:w="567"/>
        <w:gridCol w:w="2835"/>
        <w:gridCol w:w="5524"/>
        <w:gridCol w:w="5103"/>
      </w:tblGrid>
      <w:tr w:rsidR="00D727FB" w:rsidRPr="008537D4" w14:paraId="0817DDF8" w14:textId="77777777" w:rsidTr="00D727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left w:val="single" w:sz="4" w:space="0" w:color="1A415B"/>
              <w:bottom w:val="single" w:sz="4" w:space="0" w:color="FFFFFF" w:themeColor="background1"/>
            </w:tcBorders>
          </w:tcPr>
          <w:p w14:paraId="35DAFAB7" w14:textId="31B8FF07" w:rsidR="00D727FB" w:rsidRDefault="00D727FB" w:rsidP="006F354C">
            <w:pPr>
              <w:rPr>
                <w:lang w:val="en-US"/>
              </w:rPr>
            </w:pPr>
            <w:r>
              <w:rPr>
                <w:lang w:val="en-US"/>
              </w:rPr>
              <w:t>Nr.</w:t>
            </w:r>
          </w:p>
        </w:tc>
        <w:tc>
          <w:tcPr>
            <w:tcW w:w="2835" w:type="dxa"/>
          </w:tcPr>
          <w:p w14:paraId="2CD10DAE" w14:textId="1C5A3828" w:rsidR="00D727FB" w:rsidRDefault="00D727FB" w:rsidP="006F35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Asset-Gruppen</w:t>
            </w:r>
          </w:p>
        </w:tc>
        <w:tc>
          <w:tcPr>
            <w:tcW w:w="5524" w:type="dxa"/>
          </w:tcPr>
          <w:p w14:paraId="6B06A5D3" w14:textId="0F4EC019" w:rsidR="00D727FB" w:rsidRDefault="00D727FB" w:rsidP="006F35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Beschreibung</w:t>
            </w:r>
          </w:p>
        </w:tc>
        <w:tc>
          <w:tcPr>
            <w:tcW w:w="5103" w:type="dxa"/>
          </w:tcPr>
          <w:p w14:paraId="0DDD9132" w14:textId="1A80E052" w:rsidR="00D727FB" w:rsidRDefault="00D727FB" w:rsidP="006F35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Weitere Notizen</w:t>
            </w:r>
          </w:p>
        </w:tc>
      </w:tr>
      <w:tr w:rsidR="00D727FB" w:rsidRPr="008537D4" w14:paraId="540CF88D" w14:textId="77777777" w:rsidTr="00D727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6AB2C6B" w14:textId="5FFC1C83" w:rsidR="00D727FB" w:rsidRPr="0074004D" w:rsidRDefault="00D727FB" w:rsidP="006F354C">
            <w:r>
              <w:t>1</w:t>
            </w:r>
          </w:p>
        </w:tc>
        <w:tc>
          <w:tcPr>
            <w:tcW w:w="2835" w:type="dxa"/>
          </w:tcPr>
          <w:p w14:paraId="3FD3B6A0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3811E2FB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628644DF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27FB" w:rsidRPr="008537D4" w14:paraId="6A8D2998" w14:textId="77777777" w:rsidTr="00D727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0A81563" w14:textId="7FBD3397" w:rsidR="00D727FB" w:rsidRPr="0074004D" w:rsidRDefault="00D727FB" w:rsidP="006F354C">
            <w:r>
              <w:t>2</w:t>
            </w:r>
          </w:p>
        </w:tc>
        <w:tc>
          <w:tcPr>
            <w:tcW w:w="2835" w:type="dxa"/>
          </w:tcPr>
          <w:p w14:paraId="1B493A7A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6355270C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003774EC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727FB" w:rsidRPr="008537D4" w14:paraId="46288FA9" w14:textId="77777777" w:rsidTr="00D727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4819E56" w14:textId="2D12A56B" w:rsidR="00D727FB" w:rsidRPr="0074004D" w:rsidRDefault="00D727FB" w:rsidP="006F354C">
            <w:r>
              <w:t>3</w:t>
            </w:r>
          </w:p>
        </w:tc>
        <w:tc>
          <w:tcPr>
            <w:tcW w:w="2835" w:type="dxa"/>
          </w:tcPr>
          <w:p w14:paraId="3BA4239B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22F6CD66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6EF8497F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27FB" w:rsidRPr="008537D4" w14:paraId="46710F78" w14:textId="77777777" w:rsidTr="00D727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D1C306C" w14:textId="0BB10231" w:rsidR="00D727FB" w:rsidRPr="0074004D" w:rsidRDefault="00D727FB" w:rsidP="006F354C">
            <w:r>
              <w:t>4</w:t>
            </w:r>
          </w:p>
        </w:tc>
        <w:tc>
          <w:tcPr>
            <w:tcW w:w="2835" w:type="dxa"/>
          </w:tcPr>
          <w:p w14:paraId="5D7A5388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38E3805E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33225058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727FB" w:rsidRPr="008537D4" w14:paraId="2A281C92" w14:textId="77777777" w:rsidTr="00D727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6B3DB7" w14:textId="0419D1FF" w:rsidR="00D727FB" w:rsidRPr="0074004D" w:rsidRDefault="00D727FB" w:rsidP="006F354C">
            <w:r>
              <w:t>5</w:t>
            </w:r>
          </w:p>
        </w:tc>
        <w:tc>
          <w:tcPr>
            <w:tcW w:w="2835" w:type="dxa"/>
          </w:tcPr>
          <w:p w14:paraId="7F2B8E7C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450638BC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66C4E23D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27FB" w:rsidRPr="008537D4" w14:paraId="115E59B8" w14:textId="77777777" w:rsidTr="00D727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FDCE1C8" w14:textId="36DB04A2" w:rsidR="00D727FB" w:rsidRPr="0074004D" w:rsidRDefault="00D727FB" w:rsidP="006F354C">
            <w:r>
              <w:t>6</w:t>
            </w:r>
          </w:p>
        </w:tc>
        <w:tc>
          <w:tcPr>
            <w:tcW w:w="2835" w:type="dxa"/>
          </w:tcPr>
          <w:p w14:paraId="37CEA035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0CE4CFF9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292F29AB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727FB" w:rsidRPr="008537D4" w14:paraId="47537056" w14:textId="77777777" w:rsidTr="00D727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BA49E17" w14:textId="7647D4A7" w:rsidR="00D727FB" w:rsidRPr="0074004D" w:rsidRDefault="00D727FB" w:rsidP="006F354C">
            <w:r>
              <w:t>7</w:t>
            </w:r>
          </w:p>
        </w:tc>
        <w:tc>
          <w:tcPr>
            <w:tcW w:w="2835" w:type="dxa"/>
          </w:tcPr>
          <w:p w14:paraId="2551C5AE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4D195849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449FF3A9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27FB" w14:paraId="6F781A53" w14:textId="77777777" w:rsidTr="00D727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7097A31" w14:textId="5C9E0BA5" w:rsidR="00D727FB" w:rsidRPr="0074004D" w:rsidRDefault="00D727FB" w:rsidP="006F354C">
            <w:r>
              <w:t>8</w:t>
            </w:r>
          </w:p>
        </w:tc>
        <w:tc>
          <w:tcPr>
            <w:tcW w:w="2835" w:type="dxa"/>
          </w:tcPr>
          <w:p w14:paraId="71A199AA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5F91163A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245F1A13" w14:textId="77777777" w:rsidR="00D727FB" w:rsidRPr="0074004D" w:rsidRDefault="00D727FB" w:rsidP="006F354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727FB" w14:paraId="4DA5C656" w14:textId="77777777" w:rsidTr="00D727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FD7A614" w14:textId="77777777" w:rsidR="00D727FB" w:rsidRDefault="00D727FB" w:rsidP="006F354C"/>
        </w:tc>
        <w:tc>
          <w:tcPr>
            <w:tcW w:w="2835" w:type="dxa"/>
          </w:tcPr>
          <w:p w14:paraId="1F0B1A25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24" w:type="dxa"/>
          </w:tcPr>
          <w:p w14:paraId="07F6BEDC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03" w:type="dxa"/>
          </w:tcPr>
          <w:p w14:paraId="73598DE7" w14:textId="77777777" w:rsidR="00D727FB" w:rsidRPr="0074004D" w:rsidRDefault="00D727FB" w:rsidP="006F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D96D0AB" w14:textId="76446CE4" w:rsidR="0074004D" w:rsidRDefault="0074004D" w:rsidP="006F354C"/>
    <w:p w14:paraId="3A124C22" w14:textId="77777777" w:rsidR="0074004D" w:rsidRDefault="0074004D">
      <w:pPr>
        <w:spacing w:after="160"/>
      </w:pPr>
      <w:r>
        <w:br w:type="page"/>
      </w:r>
    </w:p>
    <w:p w14:paraId="4EBA0B36" w14:textId="3E7B0D39" w:rsidR="0074004D" w:rsidRDefault="0074004D" w:rsidP="00D727FB">
      <w:pPr>
        <w:pStyle w:val="berschrift1"/>
      </w:pPr>
      <w:bookmarkStart w:id="4" w:name="_Toc187238847"/>
      <w:r w:rsidRPr="0074004D">
        <w:lastRenderedPageBreak/>
        <w:t>Dienstleister / Externe</w:t>
      </w:r>
      <w:bookmarkEnd w:id="4"/>
    </w:p>
    <w:p w14:paraId="25720EF1" w14:textId="724BC2CB" w:rsidR="00D727FB" w:rsidRDefault="00D727FB" w:rsidP="00D727FB">
      <w:r>
        <w:t>Mit welchen Dienstleistern, Externen und Lieferanten arbeitet der Standort zusammen</w:t>
      </w:r>
      <w:r w:rsidR="003F604D">
        <w:t xml:space="preserve">? </w:t>
      </w:r>
      <w:r w:rsidR="36FA0476">
        <w:t xml:space="preserve">Das </w:t>
      </w:r>
      <w:r w:rsidR="003F604D">
        <w:t>Ziel ist</w:t>
      </w:r>
      <w:r w:rsidR="4B54FA31">
        <w:t>,</w:t>
      </w:r>
      <w:r w:rsidR="003F604D">
        <w:t xml:space="preserve"> zu erfahren, ob es bestimmte Abhängigkeiten gibt und ob </w:t>
      </w:r>
      <w:r w:rsidR="02DF604B">
        <w:t>ggf.</w:t>
      </w:r>
      <w:r w:rsidR="003F604D">
        <w:t xml:space="preserve"> noch mit Lieferanten zusammengearbeitet wird, die aus „Corporate“-Sicht bereits ersetzt w</w:t>
      </w:r>
      <w:r w:rsidR="23245267">
        <w:t>u</w:t>
      </w:r>
      <w:r w:rsidR="003F604D">
        <w:t>rden.</w:t>
      </w:r>
    </w:p>
    <w:p w14:paraId="4A073E1C" w14:textId="77777777" w:rsidR="00D727FB" w:rsidRPr="00D727FB" w:rsidRDefault="00D727FB" w:rsidP="00D727FB"/>
    <w:tbl>
      <w:tblPr>
        <w:tblStyle w:val="SI-Raster-mitErstspalte"/>
        <w:tblW w:w="0" w:type="auto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2409"/>
        <w:gridCol w:w="3959"/>
        <w:gridCol w:w="2380"/>
      </w:tblGrid>
      <w:tr w:rsidR="0074004D" w14:paraId="289A8BDF" w14:textId="77777777" w:rsidTr="6A934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left w:val="single" w:sz="4" w:space="0" w:color="1A415B"/>
              <w:bottom w:val="single" w:sz="4" w:space="0" w:color="FFFFFF" w:themeColor="background1"/>
            </w:tcBorders>
          </w:tcPr>
          <w:p w14:paraId="49F954DA" w14:textId="02690C43" w:rsidR="0074004D" w:rsidRDefault="0074004D" w:rsidP="0074004D">
            <w:pPr>
              <w:rPr>
                <w:lang w:val="en-US"/>
              </w:rPr>
            </w:pPr>
            <w:r>
              <w:rPr>
                <w:lang w:val="en-US"/>
              </w:rPr>
              <w:t>Nr.</w:t>
            </w:r>
          </w:p>
        </w:tc>
        <w:tc>
          <w:tcPr>
            <w:tcW w:w="2552" w:type="dxa"/>
          </w:tcPr>
          <w:p w14:paraId="7D38FC98" w14:textId="0AEA4605" w:rsidR="0074004D" w:rsidRDefault="0074004D" w:rsidP="007400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Dienstleister</w:t>
            </w:r>
          </w:p>
        </w:tc>
        <w:tc>
          <w:tcPr>
            <w:tcW w:w="2410" w:type="dxa"/>
          </w:tcPr>
          <w:p w14:paraId="0E3F456A" w14:textId="0DD50937" w:rsidR="0074004D" w:rsidRDefault="0074004D" w:rsidP="007400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Tätigkeit</w:t>
            </w:r>
          </w:p>
        </w:tc>
        <w:tc>
          <w:tcPr>
            <w:tcW w:w="2409" w:type="dxa"/>
          </w:tcPr>
          <w:p w14:paraId="2C56A017" w14:textId="35101CCF" w:rsidR="0074004D" w:rsidRDefault="5BC25760" w:rsidP="007400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6A934888">
              <w:rPr>
                <w:lang w:val="en-US"/>
              </w:rPr>
              <w:t xml:space="preserve">Gelieferter </w:t>
            </w:r>
            <w:r w:rsidR="0074004D" w:rsidRPr="6A934888">
              <w:rPr>
                <w:lang w:val="en-US"/>
              </w:rPr>
              <w:t>Service</w:t>
            </w:r>
          </w:p>
        </w:tc>
        <w:tc>
          <w:tcPr>
            <w:tcW w:w="3959" w:type="dxa"/>
          </w:tcPr>
          <w:p w14:paraId="12486F1F" w14:textId="519ADF01" w:rsidR="0074004D" w:rsidRDefault="0074004D" w:rsidP="007400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Anmerkung</w:t>
            </w:r>
          </w:p>
        </w:tc>
        <w:tc>
          <w:tcPr>
            <w:tcW w:w="2380" w:type="dxa"/>
          </w:tcPr>
          <w:p w14:paraId="7FDBA6CA" w14:textId="3FB19C5C" w:rsidR="0074004D" w:rsidRDefault="0074004D" w:rsidP="6A9348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6A934888">
              <w:rPr>
                <w:rFonts w:asciiTheme="minorHAnsi" w:eastAsiaTheme="minorEastAsia" w:hAnsiTheme="minorHAnsi"/>
                <w:szCs w:val="21"/>
                <w:lang w:val="en-US"/>
              </w:rPr>
              <w:t>Notiz OT</w:t>
            </w:r>
          </w:p>
        </w:tc>
      </w:tr>
      <w:tr w:rsidR="0074004D" w14:paraId="3E4BFC11" w14:textId="77777777" w:rsidTr="6A934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BF4A07C" w14:textId="61CBFD45" w:rsidR="0074004D" w:rsidRDefault="0074004D" w:rsidP="0074004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14:paraId="02BD90EA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3D6D08A5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09" w:type="dxa"/>
          </w:tcPr>
          <w:p w14:paraId="1AF17F28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959" w:type="dxa"/>
          </w:tcPr>
          <w:p w14:paraId="3DA7EA83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80" w:type="dxa"/>
          </w:tcPr>
          <w:p w14:paraId="6DDC7A48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4004D" w14:paraId="7D8AC317" w14:textId="77777777" w:rsidTr="6A9348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411DED6" w14:textId="2E383517" w:rsidR="0074004D" w:rsidRDefault="0074004D" w:rsidP="0074004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14:paraId="3C9E763C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262AA202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09" w:type="dxa"/>
          </w:tcPr>
          <w:p w14:paraId="4C95E1C5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959" w:type="dxa"/>
          </w:tcPr>
          <w:p w14:paraId="2D032181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80" w:type="dxa"/>
          </w:tcPr>
          <w:p w14:paraId="6C290AA8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4004D" w14:paraId="79D646D8" w14:textId="77777777" w:rsidTr="6A934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F6B577E" w14:textId="292F2543" w:rsidR="0074004D" w:rsidRDefault="0074004D" w:rsidP="0074004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2" w:type="dxa"/>
          </w:tcPr>
          <w:p w14:paraId="64086CA4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323CB0B0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09" w:type="dxa"/>
          </w:tcPr>
          <w:p w14:paraId="5D5312FF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959" w:type="dxa"/>
          </w:tcPr>
          <w:p w14:paraId="570CB047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80" w:type="dxa"/>
          </w:tcPr>
          <w:p w14:paraId="1CD3865C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4004D" w14:paraId="4D424D63" w14:textId="77777777" w:rsidTr="6A93488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C68BAFD" w14:textId="4E6AC94A" w:rsidR="0074004D" w:rsidRDefault="0074004D" w:rsidP="0074004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2" w:type="dxa"/>
          </w:tcPr>
          <w:p w14:paraId="48DA52C0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7AA57D97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09" w:type="dxa"/>
          </w:tcPr>
          <w:p w14:paraId="39D014FF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959" w:type="dxa"/>
          </w:tcPr>
          <w:p w14:paraId="7EC26050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80" w:type="dxa"/>
          </w:tcPr>
          <w:p w14:paraId="01F5C990" w14:textId="77777777" w:rsidR="0074004D" w:rsidRDefault="0074004D" w:rsidP="0074004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4004D" w14:paraId="103273A4" w14:textId="77777777" w:rsidTr="6A9348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39FB207" w14:textId="7E5674B3" w:rsidR="0074004D" w:rsidRDefault="0074004D" w:rsidP="0074004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552" w:type="dxa"/>
          </w:tcPr>
          <w:p w14:paraId="207D5F9B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10" w:type="dxa"/>
          </w:tcPr>
          <w:p w14:paraId="04C98578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409" w:type="dxa"/>
          </w:tcPr>
          <w:p w14:paraId="4211FCFF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959" w:type="dxa"/>
          </w:tcPr>
          <w:p w14:paraId="4723A983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380" w:type="dxa"/>
          </w:tcPr>
          <w:p w14:paraId="3E2AEF7D" w14:textId="77777777" w:rsidR="0074004D" w:rsidRDefault="0074004D" w:rsidP="00740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3F9835DC" w14:textId="79902F46" w:rsidR="0074004D" w:rsidRDefault="0074004D">
      <w:pPr>
        <w:spacing w:after="160"/>
        <w:rPr>
          <w:lang w:val="en-US"/>
        </w:rPr>
      </w:pPr>
    </w:p>
    <w:p w14:paraId="7D307FE0" w14:textId="77777777" w:rsidR="0074004D" w:rsidRPr="001A7FA5" w:rsidRDefault="0074004D" w:rsidP="0074004D">
      <w:pPr>
        <w:rPr>
          <w:lang w:val="en-US"/>
        </w:rPr>
      </w:pPr>
    </w:p>
    <w:p w14:paraId="45EBEFDB" w14:textId="77777777" w:rsidR="006F354C" w:rsidRPr="0074004D" w:rsidRDefault="006F354C" w:rsidP="006F354C">
      <w:pPr>
        <w:rPr>
          <w:lang w:val="en-US"/>
        </w:rPr>
      </w:pPr>
    </w:p>
    <w:p w14:paraId="387B8906" w14:textId="64EBD234" w:rsidR="0074004D" w:rsidRPr="0074004D" w:rsidRDefault="0074004D" w:rsidP="006F354C">
      <w:pPr>
        <w:rPr>
          <w:lang w:val="en-US"/>
        </w:rPr>
        <w:sectPr w:rsidR="0074004D" w:rsidRPr="0074004D" w:rsidSect="001E7437">
          <w:headerReference w:type="default" r:id="rId20"/>
          <w:footerReference w:type="default" r:id="rId21"/>
          <w:pgSz w:w="16838" w:h="11906" w:orient="landscape"/>
          <w:pgMar w:top="1417" w:right="1134" w:bottom="1335" w:left="1417" w:header="567" w:footer="432" w:gutter="0"/>
          <w:cols w:space="708"/>
          <w:docGrid w:linePitch="360"/>
        </w:sectPr>
      </w:pPr>
    </w:p>
    <w:p w14:paraId="13E7194A" w14:textId="77777777" w:rsidR="00EA663C" w:rsidRPr="0074004D" w:rsidRDefault="00EA663C" w:rsidP="006F354C">
      <w:pPr>
        <w:rPr>
          <w:lang w:val="en-US"/>
        </w:rPr>
      </w:pPr>
    </w:p>
    <w:sectPr w:rsidR="00EA663C" w:rsidRPr="0074004D" w:rsidSect="003917C6">
      <w:headerReference w:type="default" r:id="rId22"/>
      <w:footerReference w:type="default" r:id="rId23"/>
      <w:pgSz w:w="11906" w:h="16838"/>
      <w:pgMar w:top="2091" w:right="424" w:bottom="1417" w:left="1417" w:header="709" w:footer="8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F9153" w14:textId="77777777" w:rsidR="00574053" w:rsidRDefault="00574053" w:rsidP="006F354C">
      <w:r>
        <w:separator/>
      </w:r>
    </w:p>
  </w:endnote>
  <w:endnote w:type="continuationSeparator" w:id="0">
    <w:p w14:paraId="253AD325" w14:textId="77777777" w:rsidR="00574053" w:rsidRDefault="00574053" w:rsidP="006F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 Awesome 5 Free Solid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 Light">
    <w:panose1 w:val="020B04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Fira Sans Book">
    <w:panose1 w:val="020B0503050000020004"/>
    <w:charset w:val="00"/>
    <w:family w:val="swiss"/>
    <w:notTrueType/>
    <w:pitch w:val="variable"/>
    <w:sig w:usb0="600002FF" w:usb1="02000001" w:usb2="00000000" w:usb3="00000000" w:csb0="0000019F" w:csb1="00000000"/>
  </w:font>
  <w:font w:name="Fira Sans Medium">
    <w:panose1 w:val="020B06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Fira Sans">
    <w:panose1 w:val="020B05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 ExtraLight">
    <w:panose1 w:val="020B04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Fira Sans SemiBold">
    <w:panose1 w:val="020B06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934888" w14:paraId="59AF84BC" w14:textId="77777777" w:rsidTr="6A934888">
      <w:trPr>
        <w:trHeight w:val="300"/>
      </w:trPr>
      <w:tc>
        <w:tcPr>
          <w:tcW w:w="3020" w:type="dxa"/>
        </w:tcPr>
        <w:p w14:paraId="7C517C2A" w14:textId="23018A0E" w:rsidR="6A934888" w:rsidRDefault="6A934888" w:rsidP="6A934888">
          <w:pPr>
            <w:pStyle w:val="Kopfzeile"/>
            <w:ind w:left="-115"/>
          </w:pPr>
        </w:p>
      </w:tc>
      <w:tc>
        <w:tcPr>
          <w:tcW w:w="3020" w:type="dxa"/>
        </w:tcPr>
        <w:p w14:paraId="4D6CFBD7" w14:textId="048FA499" w:rsidR="6A934888" w:rsidRDefault="6A934888" w:rsidP="6A934888">
          <w:pPr>
            <w:pStyle w:val="Kopfzeile"/>
            <w:jc w:val="center"/>
          </w:pPr>
        </w:p>
      </w:tc>
      <w:tc>
        <w:tcPr>
          <w:tcW w:w="3020" w:type="dxa"/>
        </w:tcPr>
        <w:p w14:paraId="4B0A9071" w14:textId="645D5DB0" w:rsidR="6A934888" w:rsidRDefault="6A934888" w:rsidP="6A934888">
          <w:pPr>
            <w:pStyle w:val="Kopfzeile"/>
            <w:ind w:right="-115"/>
            <w:jc w:val="right"/>
          </w:pPr>
        </w:p>
      </w:tc>
    </w:tr>
  </w:tbl>
  <w:p w14:paraId="657190AC" w14:textId="16DC6E3B" w:rsidR="6A934888" w:rsidRDefault="6A934888" w:rsidP="6A9348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F14A" w14:textId="77777777" w:rsidR="0023124E" w:rsidRDefault="0023124E" w:rsidP="006F354C">
    <w:pPr>
      <w:pStyle w:val="Fuzeile"/>
    </w:pPr>
  </w:p>
  <w:p w14:paraId="5C6C8E34" w14:textId="77777777" w:rsidR="0023124E" w:rsidRDefault="00983D22" w:rsidP="006F354C">
    <w:pPr>
      <w:pStyle w:val="Fuzeile"/>
    </w:pPr>
    <w:r>
      <w:rPr>
        <w:noProof/>
      </w:rPr>
      <w:drawing>
        <wp:anchor distT="0" distB="0" distL="114300" distR="114300" simplePos="0" relativeHeight="251655680" behindDoc="0" locked="0" layoutInCell="1" allowOverlap="1" wp14:anchorId="774382B6" wp14:editId="73FA8350">
          <wp:simplePos x="0" y="0"/>
          <wp:positionH relativeFrom="margin">
            <wp:posOffset>2979420</wp:posOffset>
          </wp:positionH>
          <wp:positionV relativeFrom="paragraph">
            <wp:posOffset>887730</wp:posOffset>
          </wp:positionV>
          <wp:extent cx="2777966" cy="361950"/>
          <wp:effectExtent l="0" t="0" r="3810" b="0"/>
          <wp:wrapNone/>
          <wp:docPr id="134" name="Grafik 1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7966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130"/>
      <w:gridCol w:w="5130"/>
      <w:gridCol w:w="5130"/>
    </w:tblGrid>
    <w:tr w:rsidR="6A934888" w14:paraId="324B31F4" w14:textId="77777777" w:rsidTr="6A934888">
      <w:trPr>
        <w:trHeight w:val="300"/>
      </w:trPr>
      <w:tc>
        <w:tcPr>
          <w:tcW w:w="5130" w:type="dxa"/>
        </w:tcPr>
        <w:p w14:paraId="73F49539" w14:textId="12CDBDA7" w:rsidR="6A934888" w:rsidRDefault="6A934888" w:rsidP="6A934888">
          <w:pPr>
            <w:pStyle w:val="Kopfzeile"/>
            <w:ind w:left="-115"/>
          </w:pPr>
        </w:p>
      </w:tc>
      <w:tc>
        <w:tcPr>
          <w:tcW w:w="5130" w:type="dxa"/>
        </w:tcPr>
        <w:p w14:paraId="143D65B2" w14:textId="17026CBB" w:rsidR="6A934888" w:rsidRDefault="6A934888" w:rsidP="6A934888">
          <w:pPr>
            <w:pStyle w:val="Kopfzeile"/>
            <w:jc w:val="center"/>
          </w:pPr>
        </w:p>
      </w:tc>
      <w:tc>
        <w:tcPr>
          <w:tcW w:w="5130" w:type="dxa"/>
        </w:tcPr>
        <w:p w14:paraId="45AD55A5" w14:textId="135AAAAE" w:rsidR="6A934888" w:rsidRDefault="6A934888" w:rsidP="6A934888">
          <w:pPr>
            <w:pStyle w:val="Kopfzeile"/>
            <w:ind w:right="-115"/>
            <w:jc w:val="right"/>
          </w:pPr>
        </w:p>
      </w:tc>
    </w:tr>
  </w:tbl>
  <w:p w14:paraId="3B73166E" w14:textId="3BFFF23D" w:rsidR="6A934888" w:rsidRDefault="6A934888" w:rsidP="6A9348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6A934888" w14:paraId="29881887" w14:textId="77777777" w:rsidTr="6A934888">
      <w:trPr>
        <w:trHeight w:val="300"/>
      </w:trPr>
      <w:tc>
        <w:tcPr>
          <w:tcW w:w="4760" w:type="dxa"/>
        </w:tcPr>
        <w:p w14:paraId="30FC9791" w14:textId="7B84D5C5" w:rsidR="6A934888" w:rsidRDefault="6A934888" w:rsidP="6A934888">
          <w:pPr>
            <w:pStyle w:val="Kopfzeile"/>
            <w:ind w:left="-115"/>
          </w:pPr>
        </w:p>
      </w:tc>
      <w:tc>
        <w:tcPr>
          <w:tcW w:w="4760" w:type="dxa"/>
        </w:tcPr>
        <w:p w14:paraId="5148F0E4" w14:textId="5E1D2AAF" w:rsidR="6A934888" w:rsidRDefault="6A934888" w:rsidP="6A934888">
          <w:pPr>
            <w:pStyle w:val="Kopfzeile"/>
            <w:jc w:val="center"/>
          </w:pPr>
        </w:p>
      </w:tc>
      <w:tc>
        <w:tcPr>
          <w:tcW w:w="4760" w:type="dxa"/>
        </w:tcPr>
        <w:p w14:paraId="52FD313D" w14:textId="17B752B0" w:rsidR="6A934888" w:rsidRDefault="6A934888" w:rsidP="6A934888">
          <w:pPr>
            <w:pStyle w:val="Kopfzeile"/>
            <w:ind w:right="-115"/>
            <w:jc w:val="right"/>
          </w:pPr>
        </w:p>
      </w:tc>
    </w:tr>
  </w:tbl>
  <w:p w14:paraId="290B1318" w14:textId="363B0954" w:rsidR="6A934888" w:rsidRDefault="6A934888" w:rsidP="6A934888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7DFBA" w14:textId="37B586D3" w:rsidR="003917C6" w:rsidRPr="003917C6" w:rsidRDefault="003917C6" w:rsidP="00824420">
    <w:pPr>
      <w:pStyle w:val="AdressabbinderRckseite"/>
      <w:spacing w:line="240" w:lineRule="auto"/>
      <w:ind w:left="6946"/>
      <w:rPr>
        <w:rFonts w:ascii="Fira Sans SemiBold" w:hAnsi="Fira Sans SemiBold"/>
        <w:color w:val="00003F"/>
        <w:sz w:val="18"/>
        <w:szCs w:val="18"/>
      </w:rPr>
    </w:pPr>
    <w:r w:rsidRPr="003917C6">
      <w:rPr>
        <w:rFonts w:ascii="Fira Sans SemiBold" w:hAnsi="Fira Sans SemiBold"/>
        <w:color w:val="00003F"/>
        <w:sz w:val="18"/>
        <w:szCs w:val="18"/>
      </w:rPr>
      <w:t>Sichere Industrie</w:t>
    </w:r>
    <w:r w:rsidR="00F66C3C">
      <w:rPr>
        <w:rFonts w:ascii="Fira Sans SemiBold" w:hAnsi="Fira Sans SemiBold"/>
        <w:color w:val="00003F"/>
        <w:sz w:val="18"/>
        <w:szCs w:val="18"/>
      </w:rPr>
      <w:t xml:space="preserve"> GmbH</w:t>
    </w:r>
  </w:p>
  <w:p w14:paraId="03B74DEC" w14:textId="77777777" w:rsidR="003917C6" w:rsidRPr="003917C6" w:rsidRDefault="003917C6" w:rsidP="00824420">
    <w:pPr>
      <w:pStyle w:val="AdressabbinderRckseite"/>
      <w:spacing w:line="240" w:lineRule="auto"/>
      <w:ind w:left="6946"/>
      <w:rPr>
        <w:color w:val="00003F"/>
        <w:sz w:val="18"/>
        <w:szCs w:val="18"/>
      </w:rPr>
    </w:pPr>
    <w:r w:rsidRPr="003917C6">
      <w:rPr>
        <w:color w:val="00003F"/>
        <w:sz w:val="18"/>
        <w:szCs w:val="18"/>
      </w:rPr>
      <w:t>Poststraße 33</w:t>
    </w:r>
  </w:p>
  <w:p w14:paraId="2A350E42" w14:textId="77777777" w:rsidR="003917C6" w:rsidRPr="003917C6" w:rsidRDefault="003917C6" w:rsidP="00824420">
    <w:pPr>
      <w:pStyle w:val="AdressabbinderRckseite"/>
      <w:spacing w:line="240" w:lineRule="auto"/>
      <w:ind w:left="6946"/>
      <w:rPr>
        <w:color w:val="00003F"/>
        <w:sz w:val="18"/>
        <w:szCs w:val="18"/>
      </w:rPr>
    </w:pPr>
    <w:r w:rsidRPr="003917C6">
      <w:rPr>
        <w:color w:val="00003F"/>
        <w:sz w:val="18"/>
        <w:szCs w:val="18"/>
      </w:rPr>
      <w:t>20354 Hamburg</w:t>
    </w:r>
  </w:p>
  <w:p w14:paraId="5070C44E" w14:textId="77777777" w:rsidR="006F354C" w:rsidRPr="003917C6" w:rsidRDefault="003917C6" w:rsidP="00824420">
    <w:pPr>
      <w:pStyle w:val="AdressabbinderRckseite"/>
      <w:spacing w:line="240" w:lineRule="auto"/>
      <w:ind w:left="6946"/>
      <w:rPr>
        <w:rFonts w:ascii="Fira Sans" w:hAnsi="Fira Sans" w:cs="Fira Sans"/>
        <w:color w:val="00003F"/>
        <w:sz w:val="18"/>
        <w:szCs w:val="18"/>
      </w:rPr>
    </w:pPr>
    <w:r w:rsidRPr="003917C6">
      <w:rPr>
        <w:color w:val="00003F"/>
        <w:sz w:val="18"/>
        <w:szCs w:val="18"/>
      </w:rPr>
      <w:t>t +49 40</w:t>
    </w:r>
    <w:r w:rsidRPr="003917C6">
      <w:rPr>
        <w:rFonts w:ascii="Arial" w:hAnsi="Arial" w:cs="Arial"/>
        <w:color w:val="00003F"/>
        <w:sz w:val="18"/>
        <w:szCs w:val="18"/>
      </w:rPr>
      <w:t> </w:t>
    </w:r>
    <w:r w:rsidRPr="003917C6">
      <w:rPr>
        <w:color w:val="00003F"/>
        <w:sz w:val="18"/>
        <w:szCs w:val="18"/>
      </w:rPr>
      <w:t>3688 132-0</w:t>
    </w:r>
    <w:r w:rsidRPr="003917C6">
      <w:rPr>
        <w:color w:val="00003F"/>
        <w:sz w:val="18"/>
        <w:szCs w:val="18"/>
      </w:rPr>
      <w:br/>
      <w:t>e info@sichere-industrie.de</w:t>
    </w:r>
    <w:r w:rsidRPr="003917C6">
      <w:rPr>
        <w:color w:val="00003F"/>
        <w:sz w:val="18"/>
        <w:szCs w:val="18"/>
      </w:rPr>
      <w:br/>
    </w:r>
    <w:r w:rsidRPr="003917C6">
      <w:rPr>
        <w:rFonts w:ascii="Fira Sans SemiBold" w:hAnsi="Fira Sans SemiBold" w:cs="Fira Sans"/>
        <w:color w:val="00003F"/>
        <w:sz w:val="18"/>
        <w:szCs w:val="18"/>
      </w:rPr>
      <w:t>www.sichere-industrie.de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246B9" w14:textId="77777777" w:rsidR="00574053" w:rsidRDefault="00574053" w:rsidP="006F354C">
      <w:r>
        <w:separator/>
      </w:r>
    </w:p>
  </w:footnote>
  <w:footnote w:type="continuationSeparator" w:id="0">
    <w:p w14:paraId="7E1379AA" w14:textId="77777777" w:rsidR="00574053" w:rsidRDefault="00574053" w:rsidP="006F3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AFC6C" w14:textId="77777777" w:rsidR="00AB11B4" w:rsidRDefault="005F3176" w:rsidP="006F354C">
    <w:pPr>
      <w:pStyle w:val="Kopfzeile"/>
    </w:pPr>
    <w:r>
      <w:rPr>
        <w:noProof/>
      </w:rPr>
      <w:pict w14:anchorId="446ACC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634626" o:spid="_x0000_s1025" type="#_x0000_t75" style="position:absolute;margin-left:0;margin-top:0;width:453.25pt;height:62.1pt;z-index:-251656704;mso-wrap-edited:f;mso-position-horizontal:center;mso-position-horizontal-relative:margin;mso-position-vertical:center;mso-position-vertical-relative:margin" o:allowincell="f">
          <v:imagedata r:id="rId1" o:title="sichere-industrie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205A0" w14:textId="77777777" w:rsidR="00296ED7" w:rsidRDefault="00296ED7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6704" behindDoc="1" locked="0" layoutInCell="1" allowOverlap="1" wp14:anchorId="503C2DF2" wp14:editId="4E7C7AFB">
          <wp:simplePos x="0" y="0"/>
          <wp:positionH relativeFrom="page">
            <wp:posOffset>15471</wp:posOffset>
          </wp:positionH>
          <wp:positionV relativeFrom="page">
            <wp:posOffset>2540</wp:posOffset>
          </wp:positionV>
          <wp:extent cx="7555510" cy="10691999"/>
          <wp:effectExtent l="0" t="0" r="7620" b="0"/>
          <wp:wrapNone/>
          <wp:docPr id="132" name="Grafik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10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664D" w14:textId="77777777" w:rsidR="006F354C" w:rsidRDefault="006F354C" w:rsidP="006F354C">
    <w:pPr>
      <w:pStyle w:val="Kopfzeile"/>
      <w:jc w:val="right"/>
    </w:pPr>
    <w:r>
      <w:rPr>
        <w:noProof/>
      </w:rPr>
      <w:drawing>
        <wp:inline distT="0" distB="0" distL="0" distR="0" wp14:anchorId="44BF27AF" wp14:editId="74623977">
          <wp:extent cx="1477132" cy="201613"/>
          <wp:effectExtent l="0" t="0" r="0" b="8255"/>
          <wp:docPr id="133" name="Grafik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540" cy="246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9C46" w14:textId="77777777" w:rsidR="001E7437" w:rsidRDefault="001E7437" w:rsidP="006F354C">
    <w:pPr>
      <w:pBdr>
        <w:bottom w:val="single" w:sz="12" w:space="1" w:color="auto"/>
      </w:pBdr>
      <w:spacing w:after="0" w:line="240" w:lineRule="auto"/>
      <w:rPr>
        <w:i/>
        <w:iCs/>
      </w:rPr>
    </w:pPr>
    <w:r w:rsidRPr="006F354C">
      <w:rPr>
        <w:i/>
        <w:iCs/>
        <w:noProof/>
      </w:rPr>
      <w:drawing>
        <wp:inline distT="0" distB="0" distL="0" distR="0" wp14:anchorId="6320CF09" wp14:editId="7CB36F19">
          <wp:extent cx="596900" cy="191598"/>
          <wp:effectExtent l="0" t="0" r="0" b="0"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0953" cy="218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240763" w14:textId="0A1EC38A" w:rsidR="001E7437" w:rsidRDefault="001E7437" w:rsidP="006F354C">
    <w:pPr>
      <w:pBdr>
        <w:bottom w:val="single" w:sz="12" w:space="1" w:color="auto"/>
      </w:pBdr>
      <w:spacing w:after="0" w:line="240" w:lineRule="auto"/>
      <w:jc w:val="right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"Überschrift 1"  \* MERGEFORMAT </w:instrText>
    </w:r>
    <w:r>
      <w:rPr>
        <w:i/>
        <w:iCs/>
      </w:rPr>
      <w:fldChar w:fldCharType="separate"/>
    </w:r>
    <w:r w:rsidR="005F3176">
      <w:rPr>
        <w:i/>
        <w:iCs/>
        <w:noProof/>
      </w:rPr>
      <w:t>Steckbrief: [Standort Musterstadt]</w:t>
    </w:r>
    <w:r>
      <w:rPr>
        <w:i/>
        <w:iCs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C09D" w14:textId="77777777" w:rsidR="006F354C" w:rsidRDefault="006F354C" w:rsidP="006F354C">
    <w:pPr>
      <w:pBdr>
        <w:bottom w:val="single" w:sz="12" w:space="1" w:color="auto"/>
      </w:pBdr>
      <w:spacing w:after="0" w:line="240" w:lineRule="auto"/>
      <w:rPr>
        <w:i/>
        <w:iCs/>
      </w:rPr>
    </w:pPr>
    <w:r w:rsidRPr="006F354C">
      <w:rPr>
        <w:i/>
        <w:iCs/>
        <w:noProof/>
      </w:rPr>
      <w:drawing>
        <wp:inline distT="0" distB="0" distL="0" distR="0" wp14:anchorId="776F505D" wp14:editId="046AFEA5">
          <wp:extent cx="596900" cy="191598"/>
          <wp:effectExtent l="0" t="0" r="0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0953" cy="218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E344C4" w14:textId="782092CD" w:rsidR="006F354C" w:rsidRDefault="006F354C" w:rsidP="006F354C">
    <w:pPr>
      <w:pBdr>
        <w:bottom w:val="single" w:sz="12" w:space="1" w:color="auto"/>
      </w:pBdr>
      <w:spacing w:after="0" w:line="240" w:lineRule="auto"/>
      <w:jc w:val="right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"Überschrift 1"  \* MERGEFORMAT </w:instrText>
    </w:r>
    <w:r>
      <w:rPr>
        <w:i/>
        <w:iCs/>
      </w:rPr>
      <w:fldChar w:fldCharType="separate"/>
    </w:r>
    <w:r w:rsidR="005F3176">
      <w:rPr>
        <w:i/>
        <w:iCs/>
        <w:noProof/>
      </w:rPr>
      <w:t>Dienstleister / Externe</w:t>
    </w:r>
    <w:r>
      <w:rPr>
        <w:i/>
        <w:iCs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49E1E" w14:textId="77777777" w:rsidR="006F354C" w:rsidRPr="006F354C" w:rsidRDefault="00824420" w:rsidP="006F354C">
    <w:pPr>
      <w:spacing w:after="0"/>
      <w:jc w:val="right"/>
      <w:rPr>
        <w:i/>
        <w:iCs/>
      </w:rPr>
    </w:pPr>
    <w:r>
      <w:rPr>
        <w:i/>
        <w:iCs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B7A0FD" wp14:editId="7AA7C15B">
              <wp:simplePos x="0" y="0"/>
              <wp:positionH relativeFrom="column">
                <wp:posOffset>4228025</wp:posOffset>
              </wp:positionH>
              <wp:positionV relativeFrom="paragraph">
                <wp:posOffset>-264160</wp:posOffset>
              </wp:positionV>
              <wp:extent cx="0" cy="10132695"/>
              <wp:effectExtent l="0" t="0" r="38100" b="20955"/>
              <wp:wrapNone/>
              <wp:docPr id="5" name="Gerader Verbinde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13269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AC099C" id="Gerader Verbinder 5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9pt,-20.8pt" to="332.9pt,7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" strokecolor="black [3213]" strokeweight=".5pt">
              <v:stroke joinstyle="miter"/>
            </v:line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8752" behindDoc="1" locked="0" layoutInCell="1" allowOverlap="1" wp14:anchorId="10B1A9C9" wp14:editId="0ACB42E3">
          <wp:simplePos x="0" y="0"/>
          <wp:positionH relativeFrom="page">
            <wp:posOffset>-5715</wp:posOffset>
          </wp:positionH>
          <wp:positionV relativeFrom="page">
            <wp:posOffset>2100</wp:posOffset>
          </wp:positionV>
          <wp:extent cx="7555230" cy="10691495"/>
          <wp:effectExtent l="0" t="0" r="7620" b="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148A"/>
    <w:multiLevelType w:val="hybridMultilevel"/>
    <w:tmpl w:val="496AE2F4"/>
    <w:lvl w:ilvl="0" w:tplc="6CF2DDFE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3F7A"/>
    <w:multiLevelType w:val="hybridMultilevel"/>
    <w:tmpl w:val="55C26172"/>
    <w:lvl w:ilvl="0" w:tplc="4EA0EA40">
      <w:start w:val="1"/>
      <w:numFmt w:val="bullet"/>
      <w:lvlText w:val=""/>
      <w:lvlJc w:val="left"/>
      <w:pPr>
        <w:ind w:left="720" w:hanging="360"/>
      </w:pPr>
      <w:rPr>
        <w:rFonts w:ascii="Font Awesome 5 Free Solid" w:hAnsi="Font Awesome 5 Free Solid" w:hint="default"/>
        <w:color w:val="CD1013"/>
      </w:rPr>
    </w:lvl>
    <w:lvl w:ilvl="1" w:tplc="F798048E">
      <w:start w:val="1"/>
      <w:numFmt w:val="bullet"/>
      <w:lvlText w:val=""/>
      <w:lvlJc w:val="left"/>
      <w:pPr>
        <w:ind w:left="1440" w:hanging="360"/>
      </w:pPr>
      <w:rPr>
        <w:rFonts w:ascii="Font Awesome 5 Free Solid" w:hAnsi="Font Awesome 5 Free Solid" w:hint="default"/>
        <w:color w:val="CD1013"/>
      </w:rPr>
    </w:lvl>
    <w:lvl w:ilvl="2" w:tplc="AD60BABC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  <w:color w:val="CD1013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30A35"/>
    <w:multiLevelType w:val="hybridMultilevel"/>
    <w:tmpl w:val="9424C8B4"/>
    <w:lvl w:ilvl="0" w:tplc="C5528748">
      <w:start w:val="1"/>
      <w:numFmt w:val="bullet"/>
      <w:lvlText w:val=""/>
      <w:lvlJc w:val="left"/>
      <w:pPr>
        <w:ind w:left="720" w:hanging="360"/>
      </w:pPr>
      <w:rPr>
        <w:rFonts w:ascii="Font Awesome 5 Free Solid" w:hAnsi="Font Awesome 5 Free Solid" w:hint="default"/>
        <w:color w:val="CD1013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33CD5"/>
    <w:multiLevelType w:val="hybridMultilevel"/>
    <w:tmpl w:val="3830156A"/>
    <w:lvl w:ilvl="0" w:tplc="DCA4350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CD1013"/>
        <w:sz w:val="24"/>
      </w:rPr>
    </w:lvl>
    <w:lvl w:ilvl="1" w:tplc="260C0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EB5930"/>
        <w:sz w:val="20"/>
        <w:u w:color="EB5930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5032422">
    <w:abstractNumId w:val="0"/>
  </w:num>
  <w:num w:numId="2" w16cid:durableId="1321083768">
    <w:abstractNumId w:val="2"/>
  </w:num>
  <w:num w:numId="3" w16cid:durableId="1090469051">
    <w:abstractNumId w:val="1"/>
  </w:num>
  <w:num w:numId="4" w16cid:durableId="19978365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im Bauer">
    <w15:presenceInfo w15:providerId="AD" w15:userId="S::tim.bauer@sichere-industrie.de::1441aa35-8721-4665-a58f-05c8f81a42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37"/>
    <w:rsid w:val="000731FB"/>
    <w:rsid w:val="000C661D"/>
    <w:rsid w:val="000D2F4A"/>
    <w:rsid w:val="00135BC5"/>
    <w:rsid w:val="00172683"/>
    <w:rsid w:val="00175669"/>
    <w:rsid w:val="00183BCF"/>
    <w:rsid w:val="001A7C66"/>
    <w:rsid w:val="001C3004"/>
    <w:rsid w:val="001C3E1E"/>
    <w:rsid w:val="001E7437"/>
    <w:rsid w:val="001F378F"/>
    <w:rsid w:val="001F76DB"/>
    <w:rsid w:val="00205A2B"/>
    <w:rsid w:val="00205D87"/>
    <w:rsid w:val="00212CE8"/>
    <w:rsid w:val="0023124E"/>
    <w:rsid w:val="002579DE"/>
    <w:rsid w:val="00296ED7"/>
    <w:rsid w:val="002B02B2"/>
    <w:rsid w:val="002C304F"/>
    <w:rsid w:val="002F5D97"/>
    <w:rsid w:val="00304328"/>
    <w:rsid w:val="00317BA4"/>
    <w:rsid w:val="00325E4F"/>
    <w:rsid w:val="0033407F"/>
    <w:rsid w:val="00374A66"/>
    <w:rsid w:val="003917C6"/>
    <w:rsid w:val="003968BD"/>
    <w:rsid w:val="003C0342"/>
    <w:rsid w:val="003C172B"/>
    <w:rsid w:val="003D1CB8"/>
    <w:rsid w:val="003F604D"/>
    <w:rsid w:val="0042664F"/>
    <w:rsid w:val="004D24B8"/>
    <w:rsid w:val="004E6919"/>
    <w:rsid w:val="004F6FCD"/>
    <w:rsid w:val="00530C73"/>
    <w:rsid w:val="00535B3F"/>
    <w:rsid w:val="00574053"/>
    <w:rsid w:val="005A797F"/>
    <w:rsid w:val="005B2823"/>
    <w:rsid w:val="005B3560"/>
    <w:rsid w:val="005B368F"/>
    <w:rsid w:val="005C446E"/>
    <w:rsid w:val="005F3176"/>
    <w:rsid w:val="00623837"/>
    <w:rsid w:val="00631E69"/>
    <w:rsid w:val="00641133"/>
    <w:rsid w:val="00642B79"/>
    <w:rsid w:val="00656006"/>
    <w:rsid w:val="0066467B"/>
    <w:rsid w:val="006648F1"/>
    <w:rsid w:val="006717C4"/>
    <w:rsid w:val="006733C1"/>
    <w:rsid w:val="006F354C"/>
    <w:rsid w:val="0074004D"/>
    <w:rsid w:val="007557B4"/>
    <w:rsid w:val="007C7FF9"/>
    <w:rsid w:val="007D08D1"/>
    <w:rsid w:val="007D1C66"/>
    <w:rsid w:val="007E00F7"/>
    <w:rsid w:val="007F68F5"/>
    <w:rsid w:val="00824420"/>
    <w:rsid w:val="00833F7A"/>
    <w:rsid w:val="00847A9C"/>
    <w:rsid w:val="008537D4"/>
    <w:rsid w:val="00883C0B"/>
    <w:rsid w:val="008916BF"/>
    <w:rsid w:val="008A114C"/>
    <w:rsid w:val="008A27DA"/>
    <w:rsid w:val="008B0C0B"/>
    <w:rsid w:val="008B122E"/>
    <w:rsid w:val="00911C42"/>
    <w:rsid w:val="00982A15"/>
    <w:rsid w:val="00983D22"/>
    <w:rsid w:val="009C1A1D"/>
    <w:rsid w:val="009E79CA"/>
    <w:rsid w:val="00A2104E"/>
    <w:rsid w:val="00A244D8"/>
    <w:rsid w:val="00A56769"/>
    <w:rsid w:val="00A66FC0"/>
    <w:rsid w:val="00AA5C7B"/>
    <w:rsid w:val="00AA6ADD"/>
    <w:rsid w:val="00AB11B4"/>
    <w:rsid w:val="00AB7288"/>
    <w:rsid w:val="00AD4164"/>
    <w:rsid w:val="00AF100A"/>
    <w:rsid w:val="00B00CC4"/>
    <w:rsid w:val="00B1281F"/>
    <w:rsid w:val="00B368D0"/>
    <w:rsid w:val="00B64C47"/>
    <w:rsid w:val="00B714D8"/>
    <w:rsid w:val="00B90925"/>
    <w:rsid w:val="00B97490"/>
    <w:rsid w:val="00BB18BF"/>
    <w:rsid w:val="00BC4F98"/>
    <w:rsid w:val="00BE617F"/>
    <w:rsid w:val="00C00466"/>
    <w:rsid w:val="00C02F3C"/>
    <w:rsid w:val="00C15C2A"/>
    <w:rsid w:val="00C64664"/>
    <w:rsid w:val="00C67E5B"/>
    <w:rsid w:val="00CA510A"/>
    <w:rsid w:val="00CD3BB1"/>
    <w:rsid w:val="00CE5C26"/>
    <w:rsid w:val="00D42F1D"/>
    <w:rsid w:val="00D50E1E"/>
    <w:rsid w:val="00D727FB"/>
    <w:rsid w:val="00DA56EC"/>
    <w:rsid w:val="00DA6793"/>
    <w:rsid w:val="00DB48C1"/>
    <w:rsid w:val="00DD0B60"/>
    <w:rsid w:val="00E42BA2"/>
    <w:rsid w:val="00E66755"/>
    <w:rsid w:val="00EA663C"/>
    <w:rsid w:val="00EA6913"/>
    <w:rsid w:val="00EB0F30"/>
    <w:rsid w:val="00EB4A44"/>
    <w:rsid w:val="00EC0109"/>
    <w:rsid w:val="00EC1968"/>
    <w:rsid w:val="00EE19CE"/>
    <w:rsid w:val="00EE58D4"/>
    <w:rsid w:val="00F55031"/>
    <w:rsid w:val="00F66C3C"/>
    <w:rsid w:val="00F946CA"/>
    <w:rsid w:val="00F95B40"/>
    <w:rsid w:val="00FA4603"/>
    <w:rsid w:val="00FA550B"/>
    <w:rsid w:val="00FC108D"/>
    <w:rsid w:val="00FC538A"/>
    <w:rsid w:val="00FE4A4E"/>
    <w:rsid w:val="02DF604B"/>
    <w:rsid w:val="03ABBA3D"/>
    <w:rsid w:val="06C9A719"/>
    <w:rsid w:val="06D48349"/>
    <w:rsid w:val="0951F00D"/>
    <w:rsid w:val="0A01C6B1"/>
    <w:rsid w:val="0AF55689"/>
    <w:rsid w:val="0B5B8C3B"/>
    <w:rsid w:val="0CE958B1"/>
    <w:rsid w:val="0EBF52FB"/>
    <w:rsid w:val="0F7A2E07"/>
    <w:rsid w:val="114C37D3"/>
    <w:rsid w:val="11F62C25"/>
    <w:rsid w:val="12264A16"/>
    <w:rsid w:val="13A9DB3B"/>
    <w:rsid w:val="1C5F3773"/>
    <w:rsid w:val="2202EF1E"/>
    <w:rsid w:val="23245267"/>
    <w:rsid w:val="283A925E"/>
    <w:rsid w:val="2A1BB24E"/>
    <w:rsid w:val="2A8C32B8"/>
    <w:rsid w:val="2A8D0B1B"/>
    <w:rsid w:val="2C1EFBB8"/>
    <w:rsid w:val="2C53B30C"/>
    <w:rsid w:val="30D10CF8"/>
    <w:rsid w:val="3104E323"/>
    <w:rsid w:val="3289D59E"/>
    <w:rsid w:val="3330E565"/>
    <w:rsid w:val="33C572DC"/>
    <w:rsid w:val="36FA0476"/>
    <w:rsid w:val="378D8E57"/>
    <w:rsid w:val="37DBB75F"/>
    <w:rsid w:val="3A1C5CB0"/>
    <w:rsid w:val="3DAB206A"/>
    <w:rsid w:val="3E008EC8"/>
    <w:rsid w:val="3E054150"/>
    <w:rsid w:val="3F6FCC70"/>
    <w:rsid w:val="4233F53C"/>
    <w:rsid w:val="47020EE8"/>
    <w:rsid w:val="493BAABC"/>
    <w:rsid w:val="493DEA51"/>
    <w:rsid w:val="4B54FA31"/>
    <w:rsid w:val="4D8C51D2"/>
    <w:rsid w:val="4E23C362"/>
    <w:rsid w:val="4E2ECC9A"/>
    <w:rsid w:val="4FC819B4"/>
    <w:rsid w:val="52BA1D6C"/>
    <w:rsid w:val="5375E02B"/>
    <w:rsid w:val="57F165C9"/>
    <w:rsid w:val="5BC25760"/>
    <w:rsid w:val="5C24A0A2"/>
    <w:rsid w:val="5DBBE37B"/>
    <w:rsid w:val="5F66FA3F"/>
    <w:rsid w:val="634E95F5"/>
    <w:rsid w:val="64EA6656"/>
    <w:rsid w:val="6A934888"/>
    <w:rsid w:val="6E86D8DE"/>
    <w:rsid w:val="6EB9E1A8"/>
    <w:rsid w:val="71D82BF7"/>
    <w:rsid w:val="727C0BED"/>
    <w:rsid w:val="74DE6837"/>
    <w:rsid w:val="780FAE79"/>
    <w:rsid w:val="7B951F98"/>
    <w:rsid w:val="7DFCA4FE"/>
    <w:rsid w:val="7F6D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10208"/>
  <w14:defaultImageDpi w14:val="32767"/>
  <w15:chartTrackingRefBased/>
  <w15:docId w15:val="{267D54E1-E582-486A-8BD7-37C9CCF2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64F"/>
    <w:pPr>
      <w:spacing w:after="240"/>
    </w:pPr>
    <w:rPr>
      <w:rFonts w:ascii="Fira Sans Light" w:hAnsi="Fira Sans Light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F354C"/>
    <w:pPr>
      <w:keepNext/>
      <w:keepLines/>
      <w:spacing w:before="240" w:after="120"/>
      <w:outlineLvl w:val="0"/>
    </w:pPr>
    <w:rPr>
      <w:rFonts w:ascii="Fira Sans Book" w:eastAsiaTheme="majorEastAsia" w:hAnsi="Fira Sans Book" w:cstheme="majorBidi"/>
      <w:i/>
      <w:color w:val="CD1013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66FC0"/>
    <w:pPr>
      <w:keepNext/>
      <w:keepLines/>
      <w:spacing w:before="40" w:after="120"/>
      <w:outlineLvl w:val="1"/>
    </w:pPr>
    <w:rPr>
      <w:rFonts w:eastAsiaTheme="majorEastAsia" w:cstheme="majorBidi"/>
      <w:b/>
      <w:i/>
      <w:color w:val="013148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6FC0"/>
    <w:pPr>
      <w:keepNext/>
      <w:keepLines/>
      <w:spacing w:before="40" w:after="120"/>
      <w:outlineLvl w:val="2"/>
    </w:pPr>
    <w:rPr>
      <w:rFonts w:ascii="Fira Sans Medium" w:eastAsiaTheme="majorEastAsia" w:hAnsi="Fira Sans Medium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berschrift1"/>
    <w:next w:val="Standard"/>
    <w:link w:val="TitelZchn"/>
    <w:uiPriority w:val="10"/>
    <w:qFormat/>
    <w:rsid w:val="00983D22"/>
    <w:pPr>
      <w:ind w:left="432" w:hanging="432"/>
      <w:jc w:val="center"/>
    </w:pPr>
    <w:rPr>
      <w:rFonts w:ascii="Fira Sans" w:hAnsi="Fira Sans"/>
      <w:color w:val="15435F"/>
      <w:sz w:val="72"/>
      <w:szCs w:val="72"/>
      <w:lang w:val="en-US"/>
    </w:rPr>
  </w:style>
  <w:style w:type="character" w:customStyle="1" w:styleId="TitelZchn">
    <w:name w:val="Titel Zchn"/>
    <w:basedOn w:val="Absatz-Standardschriftart"/>
    <w:link w:val="Titel"/>
    <w:uiPriority w:val="10"/>
    <w:rsid w:val="00983D22"/>
    <w:rPr>
      <w:rFonts w:ascii="Fira Sans" w:eastAsiaTheme="majorEastAsia" w:hAnsi="Fira Sans" w:cstheme="majorBidi"/>
      <w:i/>
      <w:color w:val="15435F"/>
      <w:sz w:val="72"/>
      <w:szCs w:val="7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66FC0"/>
    <w:rPr>
      <w:rFonts w:ascii="Fira Sans" w:eastAsiaTheme="majorEastAsia" w:hAnsi="Fira Sans" w:cstheme="majorBidi"/>
      <w:b/>
      <w:i/>
      <w:color w:val="013148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F354C"/>
    <w:rPr>
      <w:rFonts w:ascii="Fira Sans Book" w:eastAsiaTheme="majorEastAsia" w:hAnsi="Fira Sans Book" w:cstheme="majorBidi"/>
      <w:i/>
      <w:color w:val="CD1013"/>
      <w:sz w:val="32"/>
      <w:szCs w:val="32"/>
    </w:rPr>
  </w:style>
  <w:style w:type="table" w:styleId="Tabellenraster">
    <w:name w:val="Table Grid"/>
    <w:basedOn w:val="NormaleTabelle"/>
    <w:uiPriority w:val="39"/>
    <w:rsid w:val="00FE4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FE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E4A4E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FA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4603"/>
  </w:style>
  <w:style w:type="paragraph" w:styleId="Fuzeile">
    <w:name w:val="footer"/>
    <w:basedOn w:val="Standard"/>
    <w:link w:val="FuzeileZchn"/>
    <w:uiPriority w:val="99"/>
    <w:unhideWhenUsed/>
    <w:rsid w:val="00FA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460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2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2F3C"/>
    <w:rPr>
      <w:rFonts w:ascii="Segoe UI" w:hAnsi="Segoe UI" w:cs="Segoe UI"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F354C"/>
    <w:pPr>
      <w:outlineLvl w:val="9"/>
    </w:pPr>
    <w:rPr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F354C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AA6ADD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AA6ADD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83D22"/>
    <w:rPr>
      <w:color w:val="808080"/>
    </w:rPr>
  </w:style>
  <w:style w:type="table" w:styleId="Gitternetztabelle5dunkelAkzent1">
    <w:name w:val="Grid Table 5 Dark Accent 1"/>
    <w:basedOn w:val="NormaleTabelle"/>
    <w:uiPriority w:val="50"/>
    <w:rsid w:val="006717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6717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Untertitel">
    <w:name w:val="Subtitle"/>
    <w:basedOn w:val="Standard"/>
    <w:next w:val="Standard"/>
    <w:link w:val="UntertitelZchn"/>
    <w:uiPriority w:val="11"/>
    <w:qFormat/>
    <w:rsid w:val="006F354C"/>
    <w:pPr>
      <w:jc w:val="center"/>
    </w:pPr>
    <w:rPr>
      <w:rFonts w:eastAsiaTheme="majorEastAsia" w:cstheme="majorBidi"/>
      <w:iCs/>
      <w:color w:val="000000" w:themeColor="text1"/>
      <w:sz w:val="44"/>
      <w:szCs w:val="44"/>
      <w:lang w:val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354C"/>
    <w:rPr>
      <w:rFonts w:ascii="Fira Sans" w:eastAsiaTheme="majorEastAsia" w:hAnsi="Fira Sans" w:cstheme="majorBidi"/>
      <w:iCs/>
      <w:color w:val="000000" w:themeColor="text1"/>
      <w:sz w:val="44"/>
      <w:szCs w:val="44"/>
      <w:lang w:val="en-US"/>
    </w:rPr>
  </w:style>
  <w:style w:type="character" w:styleId="Hervorhebung">
    <w:name w:val="Emphasis"/>
    <w:uiPriority w:val="20"/>
    <w:qFormat/>
    <w:rsid w:val="0042664F"/>
    <w:rPr>
      <w:rFonts w:ascii="Fira Sans Medium" w:hAnsi="Fira Sans Medium"/>
      <w:b/>
      <w:bCs/>
      <w:color w:val="1A415B"/>
      <w:lang w:val="en-US"/>
    </w:rPr>
  </w:style>
  <w:style w:type="character" w:styleId="SchwacheHervorhebung">
    <w:name w:val="Subtle Emphasis"/>
    <w:uiPriority w:val="19"/>
    <w:qFormat/>
    <w:rsid w:val="006F354C"/>
    <w:rPr>
      <w:i/>
      <w:iCs/>
    </w:rPr>
  </w:style>
  <w:style w:type="character" w:styleId="IntensiveHervorhebung">
    <w:name w:val="Intense Emphasis"/>
    <w:uiPriority w:val="21"/>
    <w:qFormat/>
    <w:rsid w:val="006F354C"/>
    <w:rPr>
      <w:rFonts w:eastAsiaTheme="majorEastAsia" w:cstheme="majorBidi"/>
      <w:b/>
      <w:bCs/>
      <w:iCs/>
      <w:color w:val="CD1013"/>
    </w:rPr>
  </w:style>
  <w:style w:type="paragraph" w:customStyle="1" w:styleId="Infobox">
    <w:name w:val="Infobox"/>
    <w:basedOn w:val="Standard"/>
    <w:link w:val="InfoboxZchn"/>
    <w:autoRedefine/>
    <w:qFormat/>
    <w:rsid w:val="00B368D0"/>
    <w:rPr>
      <w:color w:val="000000" w:themeColor="text1"/>
      <w:szCs w:val="21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6F354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en-US"/>
    </w:rPr>
  </w:style>
  <w:style w:type="character" w:customStyle="1" w:styleId="InfoboxZchn">
    <w:name w:val="Infobox Zchn"/>
    <w:basedOn w:val="Absatz-Standardschriftart"/>
    <w:link w:val="Infobox"/>
    <w:rsid w:val="00B368D0"/>
    <w:rPr>
      <w:rFonts w:ascii="Fira Sans Light" w:hAnsi="Fira Sans Light"/>
      <w:color w:val="000000" w:themeColor="text1"/>
      <w:sz w:val="21"/>
      <w:szCs w:val="21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6F354C"/>
    <w:rPr>
      <w:rFonts w:ascii="Fira Sans" w:hAnsi="Fira Sans"/>
      <w:i/>
      <w:iCs/>
      <w:color w:val="404040" w:themeColor="text1" w:themeTint="BF"/>
      <w:lang w:val="en-US"/>
    </w:rPr>
  </w:style>
  <w:style w:type="character" w:styleId="Buchtitel">
    <w:name w:val="Book Title"/>
    <w:uiPriority w:val="33"/>
    <w:qFormat/>
    <w:rsid w:val="006F354C"/>
  </w:style>
  <w:style w:type="character" w:styleId="IntensiverVerweis">
    <w:name w:val="Intense Reference"/>
    <w:basedOn w:val="Absatz-Standardschriftart"/>
    <w:uiPriority w:val="32"/>
    <w:qFormat/>
    <w:rsid w:val="006F354C"/>
    <w:rPr>
      <w:b/>
      <w:bCs/>
      <w:smallCaps/>
      <w:color w:val="4472C4" w:themeColor="accent1"/>
      <w:spacing w:val="5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6FC0"/>
    <w:rPr>
      <w:rFonts w:ascii="Fira Sans Medium" w:eastAsiaTheme="majorEastAsia" w:hAnsi="Fira Sans Medium" w:cstheme="majorBidi"/>
      <w:color w:val="1F3763" w:themeColor="accent1" w:themeShade="7F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6F354C"/>
    <w:pPr>
      <w:spacing w:after="100"/>
      <w:ind w:left="440"/>
    </w:pPr>
    <w:rPr>
      <w:i/>
    </w:rPr>
  </w:style>
  <w:style w:type="table" w:customStyle="1" w:styleId="SI-Raster-ohneErstspalte">
    <w:name w:val="SI - Raster - ohne Erstspalte"/>
    <w:basedOn w:val="NormaleTabelle"/>
    <w:uiPriority w:val="99"/>
    <w:rsid w:val="000C661D"/>
    <w:pPr>
      <w:spacing w:before="120" w:after="120" w:line="240" w:lineRule="auto"/>
      <w:ind w:left="57"/>
    </w:pPr>
    <w:rPr>
      <w:rFonts w:ascii="Fira Sans" w:hAnsi="Fira Sans"/>
    </w:rPr>
    <w:tblPr>
      <w:tblStyleRowBandSize w:val="1"/>
    </w:tblPr>
    <w:trPr>
      <w:cantSplit/>
    </w:trPr>
    <w:tblStylePr w:type="firstRow">
      <w:pPr>
        <w:wordWrap/>
        <w:spacing w:beforeLines="0" w:before="120" w:beforeAutospacing="0" w:afterLines="0" w:after="120" w:afterAutospacing="0"/>
      </w:pPr>
      <w:rPr>
        <w:rFonts w:ascii="Fira Sans Book" w:hAnsi="Fira Sans Book"/>
        <w:b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firstCol">
      <w:rPr>
        <w:rFonts w:ascii="Fira Sans Book" w:hAnsi="Fira Sans Book"/>
        <w:b/>
      </w:rPr>
    </w:tblStylePr>
    <w:tblStylePr w:type="band1Horz">
      <w:rPr>
        <w:rFonts w:ascii="Fira Sans Book" w:hAnsi="Fira Sans Book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  <w:tblStylePr w:type="band2Horz">
      <w:rPr>
        <w:rFonts w:ascii="Fira Sans Book" w:hAnsi="Fira Sans Book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  <w:shd w:val="clear" w:color="auto" w:fill="D9E2F3" w:themeFill="accent1" w:themeFillTint="33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F354C"/>
    <w:pPr>
      <w:spacing w:after="200" w:line="240" w:lineRule="auto"/>
      <w:jc w:val="center"/>
    </w:pPr>
    <w:rPr>
      <w:i/>
      <w:iCs/>
      <w:color w:val="44546A" w:themeColor="text2"/>
      <w:sz w:val="18"/>
      <w:szCs w:val="18"/>
    </w:rPr>
  </w:style>
  <w:style w:type="table" w:customStyle="1" w:styleId="SI-Raster-mitErstspalte">
    <w:name w:val="SI - Raster - mit Erstspalte"/>
    <w:basedOn w:val="NormaleTabelle"/>
    <w:uiPriority w:val="99"/>
    <w:rsid w:val="000C661D"/>
    <w:pPr>
      <w:spacing w:before="120" w:after="0" w:line="240" w:lineRule="auto"/>
      <w:ind w:left="57"/>
    </w:pPr>
    <w:rPr>
      <w:rFonts w:ascii="Fira Sans" w:hAnsi="Fira Sans"/>
    </w:rPr>
    <w:tblPr>
      <w:tblStyleRowBandSize w:val="1"/>
      <w:tblStyleColBandSize w:val="1"/>
    </w:tblPr>
    <w:trPr>
      <w:cantSplit/>
    </w:trPr>
    <w:tblStylePr w:type="firstRow">
      <w:pPr>
        <w:wordWrap/>
        <w:spacing w:beforeLines="0" w:before="120" w:beforeAutospacing="0" w:afterLines="0" w:after="120" w:afterAutospacing="0"/>
      </w:pPr>
      <w:rPr>
        <w:rFonts w:ascii="Fira Sans Book" w:hAnsi="Fira Sans Book"/>
        <w:b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firstCol">
      <w:rPr>
        <w:rFonts w:ascii="Fira Sans Book" w:hAnsi="Fira Sans Book"/>
        <w:b/>
      </w:rPr>
      <w:tblPr/>
      <w:trPr>
        <w:tblHeader w:val="0"/>
      </w:trPr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band1Horz">
      <w:rPr>
        <w:rFonts w:ascii="Fira Sans Book" w:hAnsi="Fira Sans Book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  <w:tblStylePr w:type="band2Horz">
      <w:rPr>
        <w:rFonts w:ascii="Fira Sans Book" w:hAnsi="Fira Sans Book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  <w:shd w:val="clear" w:color="auto" w:fill="D9E2F3" w:themeFill="accent1" w:themeFillTint="33"/>
      </w:tcPr>
    </w:tblStylePr>
  </w:style>
  <w:style w:type="paragraph" w:styleId="Listenabsatz">
    <w:name w:val="List Paragraph"/>
    <w:basedOn w:val="Standard"/>
    <w:uiPriority w:val="34"/>
    <w:qFormat/>
    <w:rsid w:val="00AD4164"/>
    <w:pPr>
      <w:ind w:left="720"/>
      <w:contextualSpacing/>
    </w:pPr>
  </w:style>
  <w:style w:type="table" w:customStyle="1" w:styleId="SI-weiss-mitErstspalte">
    <w:name w:val="SI - weiss - mit Erstspalte"/>
    <w:basedOn w:val="NormaleTabelle"/>
    <w:uiPriority w:val="99"/>
    <w:rsid w:val="000C661D"/>
    <w:tblPr>
      <w:tblBorders>
        <w:top w:val="single" w:sz="4" w:space="0" w:color="1A415B"/>
        <w:left w:val="single" w:sz="4" w:space="0" w:color="1A415B"/>
        <w:bottom w:val="single" w:sz="4" w:space="0" w:color="1A415B"/>
        <w:right w:val="single" w:sz="4" w:space="0" w:color="1A415B"/>
        <w:insideH w:val="single" w:sz="4" w:space="0" w:color="1A415B"/>
        <w:insideV w:val="single" w:sz="4" w:space="0" w:color="1A415B"/>
      </w:tblBorders>
    </w:tblPr>
    <w:tblStylePr w:type="firstRow">
      <w:pPr>
        <w:wordWrap/>
        <w:spacing w:beforeLines="0" w:before="120" w:beforeAutospacing="0" w:afterLines="0" w:after="120" w:afterAutospacing="0"/>
      </w:pPr>
      <w:rPr>
        <w:rFonts w:ascii="Fira Sans Book" w:hAnsi="Fira Sans Book"/>
        <w:b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firstCol">
      <w:rPr>
        <w:rFonts w:ascii="Fira Sans Book" w:hAnsi="Fira Sans Book"/>
        <w:b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band1Horz">
      <w:rPr>
        <w:rFonts w:ascii="Fira Sans Book" w:hAnsi="Fira Sans Book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  <w:tblStylePr w:type="band2Horz">
      <w:rPr>
        <w:rFonts w:ascii="Fira Sans Book" w:hAnsi="Fira Sans Book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</w:style>
  <w:style w:type="table" w:customStyle="1" w:styleId="SI-weiss-ohneErstspalte">
    <w:name w:val="SI - weiss - ohne Erstspalte"/>
    <w:basedOn w:val="NormaleTabelle"/>
    <w:uiPriority w:val="99"/>
    <w:rsid w:val="000C661D"/>
    <w:tblPr>
      <w:tblBorders>
        <w:top w:val="single" w:sz="4" w:space="0" w:color="1A415B"/>
        <w:left w:val="single" w:sz="4" w:space="0" w:color="1A415B"/>
        <w:bottom w:val="single" w:sz="4" w:space="0" w:color="1A415B"/>
        <w:right w:val="single" w:sz="4" w:space="0" w:color="1A415B"/>
        <w:insideH w:val="single" w:sz="4" w:space="0" w:color="1A415B"/>
        <w:insideV w:val="single" w:sz="4" w:space="0" w:color="1A415B"/>
      </w:tblBorders>
    </w:tblPr>
    <w:tblStylePr w:type="firstRow">
      <w:pPr>
        <w:wordWrap/>
        <w:spacing w:beforeLines="0" w:before="120" w:beforeAutospacing="0" w:afterLines="0" w:after="120" w:afterAutospacing="0"/>
      </w:pPr>
      <w:rPr>
        <w:rFonts w:ascii="Fira Sans Book" w:hAnsi="Fira Sans Book"/>
        <w:b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firstCol">
      <w:rPr>
        <w:rFonts w:ascii="Fira Sans Book" w:hAnsi="Fira Sans Book"/>
        <w:b/>
      </w:rPr>
    </w:tblStylePr>
    <w:tblStylePr w:type="band1Horz">
      <w:rPr>
        <w:rFonts w:ascii="Fira Sans Book" w:hAnsi="Fira Sans Book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  <w:tblStylePr w:type="band2Horz">
      <w:rPr>
        <w:rFonts w:ascii="Fira Sans Book" w:hAnsi="Fira Sans Book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</w:style>
  <w:style w:type="paragraph" w:customStyle="1" w:styleId="AdressabbinderRckseite">
    <w:name w:val="Adressabbinder (Rückseite)"/>
    <w:basedOn w:val="Standard"/>
    <w:uiPriority w:val="99"/>
    <w:rsid w:val="003917C6"/>
    <w:pPr>
      <w:autoSpaceDE w:val="0"/>
      <w:autoSpaceDN w:val="0"/>
      <w:adjustRightInd w:val="0"/>
      <w:spacing w:after="0" w:line="288" w:lineRule="auto"/>
      <w:textAlignment w:val="center"/>
    </w:pPr>
    <w:rPr>
      <w:rFonts w:ascii="Fira Sans ExtraLight" w:hAnsi="Fira Sans ExtraLight" w:cs="Fira Sans ExtraLight"/>
      <w:i/>
      <w:iCs/>
      <w:color w:val="BFF2E5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74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74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7437"/>
    <w:rPr>
      <w:rFonts w:ascii="Fira Sans Light" w:hAnsi="Fira Sans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6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luecept%20GmbH\052_AK_Akademie%20-%20Dokumente\AK_03_Module\WORD_Template_20210721a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64ba91-e4ce-4caa-90c5-47c462c06140">
      <Terms xmlns="http://schemas.microsoft.com/office/infopath/2007/PartnerControls"/>
    </lcf76f155ced4ddcb4097134ff3c332f>
    <TaxCatchAll xmlns="062b2462-f719-4dd5-8061-eba11e94291e" xsi:nil="true"/>
    <Art xmlns="0d20345f-cba0-46fa-96ae-879f3d991d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F09F3AB48A724A946A411D397A0E14" ma:contentTypeVersion="20" ma:contentTypeDescription="Ein neues Dokument erstellen." ma:contentTypeScope="" ma:versionID="60bea8b970422963acf6a87515425803">
  <xsd:schema xmlns:xsd="http://www.w3.org/2001/XMLSchema" xmlns:xs="http://www.w3.org/2001/XMLSchema" xmlns:p="http://schemas.microsoft.com/office/2006/metadata/properties" xmlns:ns2="0d20345f-cba0-46fa-96ae-879f3d991d9e" xmlns:ns3="eb64ba91-e4ce-4caa-90c5-47c462c06140" xmlns:ns4="062b2462-f719-4dd5-8061-eba11e94291e" targetNamespace="http://schemas.microsoft.com/office/2006/metadata/properties" ma:root="true" ma:fieldsID="986c1edfbb6a50b3ca8a237d87a08dd3" ns2:_="" ns3:_="" ns4:_="">
    <xsd:import namespace="0d20345f-cba0-46fa-96ae-879f3d991d9e"/>
    <xsd:import namespace="eb64ba91-e4ce-4caa-90c5-47c462c06140"/>
    <xsd:import namespace="062b2462-f719-4dd5-8061-eba11e94291e"/>
    <xsd:element name="properties">
      <xsd:complexType>
        <xsd:sequence>
          <xsd:element name="documentManagement">
            <xsd:complexType>
              <xsd:all>
                <xsd:element ref="ns2:Ar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20345f-cba0-46fa-96ae-879f3d991d9e" elementFormDefault="qualified">
    <xsd:import namespace="http://schemas.microsoft.com/office/2006/documentManagement/types"/>
    <xsd:import namespace="http://schemas.microsoft.com/office/infopath/2007/PartnerControls"/>
    <xsd:element name="Art" ma:index="8" nillable="true" ma:displayName="Art" ma:default="" ma:format="Dropdown" ma:internalName="Art">
      <xsd:simpleType>
        <xsd:restriction base="dms:Choice">
          <xsd:enumeration value="Original ist Papier"/>
          <xsd:enumeration value="Original ist Digit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4ba91-e4ce-4caa-90c5-47c462c06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499950f-af12-4c49-bfd8-4731a48b05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2b2462-f719-4dd5-8061-eba11e94291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80e65be-4acd-4cae-9538-e913cb0c279b}" ma:internalName="TaxCatchAll" ma:showField="CatchAllData" ma:web="062b2462-f719-4dd5-8061-eba11e9429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c499950f-af12-4c49-bfd8-4731a48b05e4" ContentTypeId="0x0101" PreviousValue="false"/>
</file>

<file path=customXml/itemProps1.xml><?xml version="1.0" encoding="utf-8"?>
<ds:datastoreItem xmlns:ds="http://schemas.openxmlformats.org/officeDocument/2006/customXml" ds:itemID="{23376506-6199-4E93-A826-35D716CF7B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F909BD-838F-4B3C-8385-9EA5F555FBD9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0d20345f-cba0-46fa-96ae-879f3d991d9e"/>
    <ds:schemaRef ds:uri="http://purl.org/dc/elements/1.1/"/>
    <ds:schemaRef ds:uri="http://schemas.microsoft.com/office/infopath/2007/PartnerControls"/>
    <ds:schemaRef ds:uri="062b2462-f719-4dd5-8061-eba11e94291e"/>
    <ds:schemaRef ds:uri="eb64ba91-e4ce-4caa-90c5-47c462c0614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05A40A4-C5F0-4BC6-9F40-215A86B24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20345f-cba0-46fa-96ae-879f3d991d9e"/>
    <ds:schemaRef ds:uri="eb64ba91-e4ce-4caa-90c5-47c462c06140"/>
    <ds:schemaRef ds:uri="062b2462-f719-4dd5-8061-eba11e9429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21FA9D-8E74-48E5-8B20-C9E8804E79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6DAD32-2388-4FB9-9215-7B8501012B81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WORD_Template_20210721a</Template>
  <TotalTime>0</TotalTime>
  <Pages>7</Pages>
  <Words>334</Words>
  <Characters>2080</Characters>
  <Application>Microsoft Office Word</Application>
  <DocSecurity>0</DocSecurity>
  <Lines>208</Lines>
  <Paragraphs>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rkremer</dc:creator>
  <cp:keywords/>
  <dc:description/>
  <cp:lastModifiedBy>Rebekka Hofmann</cp:lastModifiedBy>
  <cp:revision>2</cp:revision>
  <cp:lastPrinted>2020-01-29T10:33:00Z</cp:lastPrinted>
  <dcterms:created xsi:type="dcterms:W3CDTF">2025-02-13T09:30:00Z</dcterms:created>
  <dcterms:modified xsi:type="dcterms:W3CDTF">2025-02-13T09:30:00Z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0x01010012F09F3AB48A724A946A411D397A0E14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MediaServiceImageTags">
    <vt:lpwstr/>
  </property>
</Properties>
</file>